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1475B" w14:textId="51D6BDFD" w:rsidR="00A95C3F" w:rsidRPr="00450824" w:rsidRDefault="00A95C3F" w:rsidP="008A1B16">
      <w:pPr>
        <w:pStyle w:val="Header"/>
      </w:pPr>
      <w:bookmarkStart w:id="0" w:name="_Toc110591471"/>
      <w:bookmarkStart w:id="1" w:name="_Hlk123667163"/>
      <w:r w:rsidRPr="00450824">
        <w:t>Chapter 2: Important phone numbers and resources</w:t>
      </w:r>
      <w:bookmarkEnd w:id="0"/>
    </w:p>
    <w:p w14:paraId="7FAB41D3" w14:textId="260DAD4F" w:rsidR="00B821F3" w:rsidRPr="00450824" w:rsidRDefault="00BB37A2" w:rsidP="00F33B87">
      <w:pPr>
        <w:pStyle w:val="D-SNPIntroduction"/>
      </w:pPr>
      <w:bookmarkStart w:id="2" w:name="_Toc332817690"/>
      <w:bookmarkStart w:id="3" w:name="_Toc332817864"/>
      <w:bookmarkStart w:id="4" w:name="_Toc332818749"/>
      <w:bookmarkStart w:id="5" w:name="_Toc333588856"/>
      <w:bookmarkStart w:id="6" w:name="_Toc333590003"/>
      <w:bookmarkStart w:id="7" w:name="_Toc334005249"/>
      <w:bookmarkEnd w:id="1"/>
      <w:r w:rsidRPr="00450824">
        <w:t>Introductio</w:t>
      </w:r>
      <w:r w:rsidR="000E579E">
        <w:t>n</w:t>
      </w:r>
    </w:p>
    <w:p w14:paraId="68093EB3" w14:textId="14183C2B" w:rsidR="00B821F3" w:rsidRPr="00450824" w:rsidRDefault="00B821F3" w:rsidP="00746B5E">
      <w:r w:rsidRPr="00450824">
        <w:t xml:space="preserve">This chapter gives you contact information for important resources that can help you answer your questions about </w:t>
      </w:r>
      <w:r w:rsidR="00930A5D">
        <w:t>our plan</w:t>
      </w:r>
      <w:r w:rsidRPr="00450824">
        <w:t xml:space="preserve"> and your health care benefits. You can also use this chapter to get information about how to contact your care coordinator and others </w:t>
      </w:r>
      <w:r w:rsidR="00930A5D">
        <w:t>to</w:t>
      </w:r>
      <w:r w:rsidRPr="00450824">
        <w:t xml:space="preserve"> advocate on your behalf. </w:t>
      </w:r>
      <w:r w:rsidRPr="00450824">
        <w:rPr>
          <w:rFonts w:eastAsia="Times New Roman"/>
        </w:rPr>
        <w:t xml:space="preserve">Key terms and their definitions appear in alphabetical order in the last chapter of </w:t>
      </w:r>
      <w:r w:rsidR="00F835C1">
        <w:rPr>
          <w:rFonts w:eastAsia="Times New Roman"/>
        </w:rPr>
        <w:t>this</w:t>
      </w:r>
      <w:r w:rsidR="0074612C">
        <w:rPr>
          <w:rFonts w:eastAsia="Times New Roman"/>
        </w:rPr>
        <w:t xml:space="preserve"> </w:t>
      </w:r>
      <w:r w:rsidRPr="00450824">
        <w:rPr>
          <w:rFonts w:eastAsia="Times New Roman"/>
          <w:i/>
        </w:rPr>
        <w:t>Member Handbook</w:t>
      </w:r>
      <w:r w:rsidR="001F3DA8" w:rsidRPr="00450824">
        <w:rPr>
          <w:rFonts w:eastAsia="Times New Roman"/>
          <w:iCs/>
        </w:rPr>
        <w:t>.</w:t>
      </w:r>
    </w:p>
    <w:p w14:paraId="45B74D64" w14:textId="08300634" w:rsidR="00F01D18" w:rsidRPr="007A48FB" w:rsidRDefault="00DD2C87" w:rsidP="00746B5E">
      <w:pPr>
        <w:rPr>
          <w:i/>
          <w:iCs/>
          <w:color w:val="548DD4" w:themeColor="accent4"/>
        </w:rPr>
      </w:pPr>
      <w:r w:rsidRPr="00330474">
        <w:rPr>
          <w:color w:val="548DD4" w:themeColor="accent4"/>
        </w:rPr>
        <w:t>[</w:t>
      </w:r>
      <w:r w:rsidR="00F01D18" w:rsidRPr="007A48FB">
        <w:rPr>
          <w:i/>
          <w:iCs/>
          <w:color w:val="548DD4" w:themeColor="accent4"/>
        </w:rPr>
        <w:t xml:space="preserve">If applicable, plans should modify this chapter to include contact information for other </w:t>
      </w:r>
      <w:r w:rsidR="00930A5D" w:rsidRPr="007A48FB">
        <w:rPr>
          <w:i/>
          <w:iCs/>
          <w:color w:val="548DD4" w:themeColor="accent4"/>
        </w:rPr>
        <w:t>resources</w:t>
      </w:r>
      <w:r w:rsidR="00F01D18" w:rsidRPr="007A48FB">
        <w:rPr>
          <w:i/>
          <w:iCs/>
          <w:color w:val="548DD4" w:themeColor="accent4"/>
        </w:rPr>
        <w:t>.</w:t>
      </w:r>
      <w:r w:rsidRPr="00330474">
        <w:rPr>
          <w:color w:val="548DD4" w:themeColor="accent4"/>
        </w:rPr>
        <w:t>]</w:t>
      </w:r>
    </w:p>
    <w:bookmarkEnd w:id="2"/>
    <w:bookmarkEnd w:id="3"/>
    <w:bookmarkEnd w:id="4"/>
    <w:bookmarkEnd w:id="5"/>
    <w:bookmarkEnd w:id="6"/>
    <w:bookmarkEnd w:id="7"/>
    <w:p w14:paraId="699C42E0" w14:textId="3B485127" w:rsidR="000E4D40" w:rsidRPr="007D14CF" w:rsidRDefault="00DD2C87" w:rsidP="00746B5E">
      <w:pPr>
        <w:rPr>
          <w:i/>
          <w:iCs/>
          <w:color w:val="548DD4" w:themeColor="accent4"/>
        </w:rPr>
      </w:pPr>
      <w:r w:rsidRPr="00330474">
        <w:rPr>
          <w:color w:val="548DD4" w:themeColor="accent4"/>
        </w:rPr>
        <w:t>[</w:t>
      </w:r>
      <w:r w:rsidR="000E4D40" w:rsidRPr="007D14CF">
        <w:rPr>
          <w:i/>
          <w:iCs/>
          <w:color w:val="548DD4" w:themeColor="accent4"/>
        </w:rPr>
        <w:t>Plans should refer to other parts of the Member Handbook using the appropriate chapter number</w:t>
      </w:r>
      <w:r w:rsidR="00D347A4" w:rsidRPr="007D14CF">
        <w:rPr>
          <w:i/>
          <w:iCs/>
          <w:color w:val="548DD4" w:themeColor="accent4"/>
        </w:rPr>
        <w:t xml:space="preserve"> and</w:t>
      </w:r>
      <w:r w:rsidR="000E4D40" w:rsidRPr="007D14CF">
        <w:rPr>
          <w:i/>
          <w:iCs/>
          <w:color w:val="548DD4" w:themeColor="accent4"/>
        </w:rPr>
        <w:t xml:space="preserve"> section. For example, "refer to Chapter 9, Section A." An instruction </w:t>
      </w:r>
      <w:r w:rsidRPr="007D14CF">
        <w:rPr>
          <w:i/>
          <w:iCs/>
          <w:color w:val="548DD4" w:themeColor="accent4"/>
        </w:rPr>
        <w:t>[</w:t>
      </w:r>
      <w:r w:rsidR="000E4D40" w:rsidRPr="007D14CF">
        <w:rPr>
          <w:i/>
          <w:iCs/>
          <w:color w:val="548DD4" w:themeColor="accent4"/>
        </w:rPr>
        <w:t>insert reference, as applicable</w:t>
      </w:r>
      <w:r w:rsidRPr="007D14CF">
        <w:rPr>
          <w:i/>
          <w:iCs/>
          <w:color w:val="548DD4" w:themeColor="accent4"/>
        </w:rPr>
        <w:t>]</w:t>
      </w:r>
      <w:r w:rsidR="000E4D40" w:rsidRPr="007D14CF">
        <w:rPr>
          <w:i/>
          <w:iCs/>
          <w:color w:val="548DD4" w:themeColor="accent4"/>
        </w:rPr>
        <w:t xml:space="preserve"> appears with many cross references throughout the Member Handbook. Plans may always include additional references to other sections, chapters, and/or member materials when helpful to the reader.</w:t>
      </w:r>
      <w:r w:rsidRPr="00330474">
        <w:rPr>
          <w:color w:val="548DD4" w:themeColor="accent4"/>
        </w:rPr>
        <w:t>]</w:t>
      </w:r>
    </w:p>
    <w:p w14:paraId="1A39D07A" w14:textId="0D5DB6C3" w:rsidR="00B821F3" w:rsidRPr="006E4C71" w:rsidRDefault="00DD2C87" w:rsidP="00746B5E">
      <w:pPr>
        <w:rPr>
          <w:i/>
          <w:iCs/>
        </w:rPr>
      </w:pPr>
      <w:r w:rsidRPr="00330474">
        <w:rPr>
          <w:color w:val="548DD4" w:themeColor="accent4"/>
        </w:rPr>
        <w:t>[</w:t>
      </w:r>
      <w:r w:rsidR="00B821F3" w:rsidRPr="006E4C71">
        <w:rPr>
          <w:i/>
          <w:iCs/>
          <w:color w:val="548DD4" w:themeColor="accent4"/>
        </w:rPr>
        <w:t>Plans must update the Table of Contents to this document to accurately reflect where the information is found on each page after plan adds plan-customized information to this template.</w:t>
      </w:r>
      <w:r w:rsidRPr="00330474">
        <w:rPr>
          <w:color w:val="548DD4" w:themeColor="accent4"/>
        </w:rPr>
        <w:t>]</w:t>
      </w:r>
      <w:r w:rsidR="008F655A" w:rsidRPr="006E4C71">
        <w:rPr>
          <w:i/>
          <w:iCs/>
        </w:rPr>
        <w:br w:type="column"/>
      </w:r>
    </w:p>
    <w:sdt>
      <w:sdtPr>
        <w:rPr>
          <w:b w:val="0"/>
          <w:bCs w:val="0"/>
          <w:noProof/>
          <w:sz w:val="22"/>
          <w:szCs w:val="22"/>
        </w:rPr>
        <w:id w:val="-866600744"/>
        <w:docPartObj>
          <w:docPartGallery w:val="Table of Contents"/>
          <w:docPartUnique/>
        </w:docPartObj>
      </w:sdtPr>
      <w:sdtContent>
        <w:p w14:paraId="36FF91B7" w14:textId="77777777" w:rsidR="00B821F3" w:rsidRPr="00450824" w:rsidRDefault="00B821F3" w:rsidP="00746B5E">
          <w:pPr>
            <w:pStyle w:val="D-SNPIntroduction"/>
          </w:pPr>
          <w:r w:rsidRPr="00450824">
            <w:t xml:space="preserve">Table of </w:t>
          </w:r>
          <w:r w:rsidRPr="00746B5E">
            <w:t>Contents</w:t>
          </w:r>
        </w:p>
        <w:p w14:paraId="7BE5FF19" w14:textId="3489FE3E" w:rsidR="00025780" w:rsidRDefault="00B821F3">
          <w:pPr>
            <w:pStyle w:val="TOC1"/>
            <w:rPr>
              <w:rFonts w:asciiTheme="minorHAnsi" w:eastAsiaTheme="minorEastAsia" w:hAnsiTheme="minorHAnsi" w:cstheme="minorBidi"/>
              <w:kern w:val="2"/>
              <w:sz w:val="24"/>
              <w:szCs w:val="24"/>
              <w14:ligatures w14:val="standardContextual"/>
            </w:rPr>
          </w:pPr>
          <w:r w:rsidRPr="00450824">
            <w:fldChar w:fldCharType="begin"/>
          </w:r>
          <w:r w:rsidRPr="00450824">
            <w:instrText xml:space="preserve"> TOC \o "1-3" \h \z \u </w:instrText>
          </w:r>
          <w:r w:rsidRPr="00450824">
            <w:fldChar w:fldCharType="separate"/>
          </w:r>
          <w:hyperlink w:anchor="_Toc169503427" w:history="1">
            <w:r w:rsidR="00025780" w:rsidRPr="002F7DC3">
              <w:rPr>
                <w:rStyle w:val="Hyperlink"/>
                <w:iCs/>
              </w:rPr>
              <w:t>A.</w:t>
            </w:r>
            <w:r w:rsidR="00025780">
              <w:rPr>
                <w:rFonts w:asciiTheme="minorHAnsi" w:eastAsiaTheme="minorEastAsia" w:hAnsiTheme="minorHAnsi" w:cstheme="minorBidi"/>
                <w:kern w:val="2"/>
                <w:sz w:val="24"/>
                <w:szCs w:val="24"/>
                <w14:ligatures w14:val="standardContextual"/>
              </w:rPr>
              <w:tab/>
            </w:r>
            <w:r w:rsidR="00025780" w:rsidRPr="002F7DC3">
              <w:rPr>
                <w:rStyle w:val="Hyperlink"/>
              </w:rPr>
              <w:t>Member Services</w:t>
            </w:r>
            <w:r w:rsidR="00025780">
              <w:rPr>
                <w:webHidden/>
              </w:rPr>
              <w:tab/>
            </w:r>
            <w:r w:rsidR="00025780">
              <w:rPr>
                <w:webHidden/>
              </w:rPr>
              <w:fldChar w:fldCharType="begin"/>
            </w:r>
            <w:r w:rsidR="00025780">
              <w:rPr>
                <w:webHidden/>
              </w:rPr>
              <w:instrText xml:space="preserve"> PAGEREF _Toc169503427 \h </w:instrText>
            </w:r>
            <w:r w:rsidR="00025780">
              <w:rPr>
                <w:webHidden/>
              </w:rPr>
            </w:r>
            <w:r w:rsidR="00025780">
              <w:rPr>
                <w:webHidden/>
              </w:rPr>
              <w:fldChar w:fldCharType="separate"/>
            </w:r>
            <w:r w:rsidR="00025780">
              <w:rPr>
                <w:webHidden/>
              </w:rPr>
              <w:t>3</w:t>
            </w:r>
            <w:r w:rsidR="00025780">
              <w:rPr>
                <w:webHidden/>
              </w:rPr>
              <w:fldChar w:fldCharType="end"/>
            </w:r>
          </w:hyperlink>
        </w:p>
        <w:p w14:paraId="41786CED" w14:textId="6D53C48B" w:rsidR="00025780" w:rsidRDefault="00000000">
          <w:pPr>
            <w:pStyle w:val="TOC1"/>
            <w:rPr>
              <w:rFonts w:asciiTheme="minorHAnsi" w:eastAsiaTheme="minorEastAsia" w:hAnsiTheme="minorHAnsi" w:cstheme="minorBidi"/>
              <w:kern w:val="2"/>
              <w:sz w:val="24"/>
              <w:szCs w:val="24"/>
              <w14:ligatures w14:val="standardContextual"/>
            </w:rPr>
          </w:pPr>
          <w:hyperlink w:anchor="_Toc169503428" w:history="1">
            <w:r w:rsidR="00025780" w:rsidRPr="002F7DC3">
              <w:rPr>
                <w:rStyle w:val="Hyperlink"/>
                <w:iCs/>
              </w:rPr>
              <w:t>B.</w:t>
            </w:r>
            <w:r w:rsidR="00025780">
              <w:rPr>
                <w:rFonts w:asciiTheme="minorHAnsi" w:eastAsiaTheme="minorEastAsia" w:hAnsiTheme="minorHAnsi" w:cstheme="minorBidi"/>
                <w:kern w:val="2"/>
                <w:sz w:val="24"/>
                <w:szCs w:val="24"/>
                <w14:ligatures w14:val="standardContextual"/>
              </w:rPr>
              <w:tab/>
            </w:r>
            <w:r w:rsidR="00025780" w:rsidRPr="002F7DC3">
              <w:rPr>
                <w:rStyle w:val="Hyperlink"/>
              </w:rPr>
              <w:t>Your Care Coordinator</w:t>
            </w:r>
            <w:r w:rsidR="00025780">
              <w:rPr>
                <w:webHidden/>
              </w:rPr>
              <w:tab/>
            </w:r>
            <w:r w:rsidR="00025780">
              <w:rPr>
                <w:webHidden/>
              </w:rPr>
              <w:fldChar w:fldCharType="begin"/>
            </w:r>
            <w:r w:rsidR="00025780">
              <w:rPr>
                <w:webHidden/>
              </w:rPr>
              <w:instrText xml:space="preserve"> PAGEREF _Toc169503428 \h </w:instrText>
            </w:r>
            <w:r w:rsidR="00025780">
              <w:rPr>
                <w:webHidden/>
              </w:rPr>
            </w:r>
            <w:r w:rsidR="00025780">
              <w:rPr>
                <w:webHidden/>
              </w:rPr>
              <w:fldChar w:fldCharType="separate"/>
            </w:r>
            <w:r w:rsidR="00025780">
              <w:rPr>
                <w:webHidden/>
              </w:rPr>
              <w:t>6</w:t>
            </w:r>
            <w:r w:rsidR="00025780">
              <w:rPr>
                <w:webHidden/>
              </w:rPr>
              <w:fldChar w:fldCharType="end"/>
            </w:r>
          </w:hyperlink>
        </w:p>
        <w:p w14:paraId="43F789E7" w14:textId="71AF2D64" w:rsidR="00025780" w:rsidRDefault="00000000">
          <w:pPr>
            <w:pStyle w:val="TOC1"/>
            <w:rPr>
              <w:rFonts w:asciiTheme="minorHAnsi" w:eastAsiaTheme="minorEastAsia" w:hAnsiTheme="minorHAnsi" w:cstheme="minorBidi"/>
              <w:kern w:val="2"/>
              <w:sz w:val="24"/>
              <w:szCs w:val="24"/>
              <w14:ligatures w14:val="standardContextual"/>
            </w:rPr>
          </w:pPr>
          <w:hyperlink w:anchor="_Toc169503429" w:history="1">
            <w:r w:rsidR="00025780" w:rsidRPr="002F7DC3">
              <w:rPr>
                <w:rStyle w:val="Hyperlink"/>
                <w:iCs/>
              </w:rPr>
              <w:t>C.</w:t>
            </w:r>
            <w:r w:rsidR="00025780">
              <w:rPr>
                <w:rFonts w:asciiTheme="minorHAnsi" w:eastAsiaTheme="minorEastAsia" w:hAnsiTheme="minorHAnsi" w:cstheme="minorBidi"/>
                <w:kern w:val="2"/>
                <w:sz w:val="24"/>
                <w:szCs w:val="24"/>
                <w14:ligatures w14:val="standardContextual"/>
              </w:rPr>
              <w:tab/>
            </w:r>
            <w:r w:rsidR="00025780" w:rsidRPr="002F7DC3">
              <w:rPr>
                <w:rStyle w:val="Hyperlink"/>
              </w:rPr>
              <w:t>Senior LinkAge</w:t>
            </w:r>
            <w:r w:rsidR="00025780" w:rsidRPr="002F7DC3">
              <w:rPr>
                <w:rStyle w:val="Hyperlink"/>
                <w:rFonts w:eastAsia="Times New Roman"/>
                <w:w w:val="0"/>
                <w:vertAlign w:val="superscript"/>
              </w:rPr>
              <w:t>®</w:t>
            </w:r>
            <w:r w:rsidR="00025780">
              <w:rPr>
                <w:webHidden/>
              </w:rPr>
              <w:tab/>
            </w:r>
            <w:r w:rsidR="00025780">
              <w:rPr>
                <w:webHidden/>
              </w:rPr>
              <w:fldChar w:fldCharType="begin"/>
            </w:r>
            <w:r w:rsidR="00025780">
              <w:rPr>
                <w:webHidden/>
              </w:rPr>
              <w:instrText xml:space="preserve"> PAGEREF _Toc169503429 \h </w:instrText>
            </w:r>
            <w:r w:rsidR="00025780">
              <w:rPr>
                <w:webHidden/>
              </w:rPr>
            </w:r>
            <w:r w:rsidR="00025780">
              <w:rPr>
                <w:webHidden/>
              </w:rPr>
              <w:fldChar w:fldCharType="separate"/>
            </w:r>
            <w:r w:rsidR="00025780">
              <w:rPr>
                <w:webHidden/>
              </w:rPr>
              <w:t>8</w:t>
            </w:r>
            <w:r w:rsidR="00025780">
              <w:rPr>
                <w:webHidden/>
              </w:rPr>
              <w:fldChar w:fldCharType="end"/>
            </w:r>
          </w:hyperlink>
        </w:p>
        <w:p w14:paraId="0A72398A" w14:textId="7109D9AC" w:rsidR="00025780" w:rsidRDefault="00000000">
          <w:pPr>
            <w:pStyle w:val="TOC1"/>
            <w:rPr>
              <w:rFonts w:asciiTheme="minorHAnsi" w:eastAsiaTheme="minorEastAsia" w:hAnsiTheme="minorHAnsi" w:cstheme="minorBidi"/>
              <w:kern w:val="2"/>
              <w:sz w:val="24"/>
              <w:szCs w:val="24"/>
              <w14:ligatures w14:val="standardContextual"/>
            </w:rPr>
          </w:pPr>
          <w:hyperlink w:anchor="_Toc169503430" w:history="1">
            <w:r w:rsidR="00025780" w:rsidRPr="002F7DC3">
              <w:rPr>
                <w:rStyle w:val="Hyperlink"/>
                <w:iCs/>
              </w:rPr>
              <w:t>D.</w:t>
            </w:r>
            <w:r w:rsidR="00025780">
              <w:rPr>
                <w:rFonts w:asciiTheme="minorHAnsi" w:eastAsiaTheme="minorEastAsia" w:hAnsiTheme="minorHAnsi" w:cstheme="minorBidi"/>
                <w:kern w:val="2"/>
                <w:sz w:val="24"/>
                <w:szCs w:val="24"/>
                <w14:ligatures w14:val="standardContextual"/>
              </w:rPr>
              <w:tab/>
            </w:r>
            <w:r w:rsidR="00025780" w:rsidRPr="002F7DC3">
              <w:rPr>
                <w:rStyle w:val="Hyperlink"/>
              </w:rPr>
              <w:t>Quality Improvement Organization (QIO)</w:t>
            </w:r>
            <w:r w:rsidR="00025780">
              <w:rPr>
                <w:webHidden/>
              </w:rPr>
              <w:tab/>
            </w:r>
            <w:r w:rsidR="00025780">
              <w:rPr>
                <w:webHidden/>
              </w:rPr>
              <w:fldChar w:fldCharType="begin"/>
            </w:r>
            <w:r w:rsidR="00025780">
              <w:rPr>
                <w:webHidden/>
              </w:rPr>
              <w:instrText xml:space="preserve"> PAGEREF _Toc169503430 \h </w:instrText>
            </w:r>
            <w:r w:rsidR="00025780">
              <w:rPr>
                <w:webHidden/>
              </w:rPr>
            </w:r>
            <w:r w:rsidR="00025780">
              <w:rPr>
                <w:webHidden/>
              </w:rPr>
              <w:fldChar w:fldCharType="separate"/>
            </w:r>
            <w:r w:rsidR="00025780">
              <w:rPr>
                <w:webHidden/>
              </w:rPr>
              <w:t>9</w:t>
            </w:r>
            <w:r w:rsidR="00025780">
              <w:rPr>
                <w:webHidden/>
              </w:rPr>
              <w:fldChar w:fldCharType="end"/>
            </w:r>
          </w:hyperlink>
        </w:p>
        <w:p w14:paraId="5B1615B5" w14:textId="7A979EAA" w:rsidR="00025780" w:rsidRDefault="00000000">
          <w:pPr>
            <w:pStyle w:val="TOC1"/>
            <w:rPr>
              <w:rFonts w:asciiTheme="minorHAnsi" w:eastAsiaTheme="minorEastAsia" w:hAnsiTheme="minorHAnsi" w:cstheme="minorBidi"/>
              <w:kern w:val="2"/>
              <w:sz w:val="24"/>
              <w:szCs w:val="24"/>
              <w14:ligatures w14:val="standardContextual"/>
            </w:rPr>
          </w:pPr>
          <w:hyperlink w:anchor="_Toc169503431" w:history="1">
            <w:r w:rsidR="00025780" w:rsidRPr="002F7DC3">
              <w:rPr>
                <w:rStyle w:val="Hyperlink"/>
                <w:iCs/>
              </w:rPr>
              <w:t>E.</w:t>
            </w:r>
            <w:r w:rsidR="00025780">
              <w:rPr>
                <w:rFonts w:asciiTheme="minorHAnsi" w:eastAsiaTheme="minorEastAsia" w:hAnsiTheme="minorHAnsi" w:cstheme="minorBidi"/>
                <w:kern w:val="2"/>
                <w:sz w:val="24"/>
                <w:szCs w:val="24"/>
                <w14:ligatures w14:val="standardContextual"/>
              </w:rPr>
              <w:tab/>
            </w:r>
            <w:r w:rsidR="00025780" w:rsidRPr="002F7DC3">
              <w:rPr>
                <w:rStyle w:val="Hyperlink"/>
              </w:rPr>
              <w:t>Medicare</w:t>
            </w:r>
            <w:r w:rsidR="00025780">
              <w:rPr>
                <w:webHidden/>
              </w:rPr>
              <w:tab/>
            </w:r>
            <w:r w:rsidR="00025780">
              <w:rPr>
                <w:webHidden/>
              </w:rPr>
              <w:fldChar w:fldCharType="begin"/>
            </w:r>
            <w:r w:rsidR="00025780">
              <w:rPr>
                <w:webHidden/>
              </w:rPr>
              <w:instrText xml:space="preserve"> PAGEREF _Toc169503431 \h </w:instrText>
            </w:r>
            <w:r w:rsidR="00025780">
              <w:rPr>
                <w:webHidden/>
              </w:rPr>
            </w:r>
            <w:r w:rsidR="00025780">
              <w:rPr>
                <w:webHidden/>
              </w:rPr>
              <w:fldChar w:fldCharType="separate"/>
            </w:r>
            <w:r w:rsidR="00025780">
              <w:rPr>
                <w:webHidden/>
              </w:rPr>
              <w:t>10</w:t>
            </w:r>
            <w:r w:rsidR="00025780">
              <w:rPr>
                <w:webHidden/>
              </w:rPr>
              <w:fldChar w:fldCharType="end"/>
            </w:r>
          </w:hyperlink>
        </w:p>
        <w:p w14:paraId="794BB1E4" w14:textId="7D7D3D9D" w:rsidR="00025780" w:rsidRDefault="00000000">
          <w:pPr>
            <w:pStyle w:val="TOC1"/>
            <w:rPr>
              <w:rFonts w:asciiTheme="minorHAnsi" w:eastAsiaTheme="minorEastAsia" w:hAnsiTheme="minorHAnsi" w:cstheme="minorBidi"/>
              <w:kern w:val="2"/>
              <w:sz w:val="24"/>
              <w:szCs w:val="24"/>
              <w14:ligatures w14:val="standardContextual"/>
            </w:rPr>
          </w:pPr>
          <w:hyperlink w:anchor="_Toc169503432" w:history="1">
            <w:r w:rsidR="00025780" w:rsidRPr="002F7DC3">
              <w:rPr>
                <w:rStyle w:val="Hyperlink"/>
                <w:iCs/>
              </w:rPr>
              <w:t>F.</w:t>
            </w:r>
            <w:r w:rsidR="00025780">
              <w:rPr>
                <w:rFonts w:asciiTheme="minorHAnsi" w:eastAsiaTheme="minorEastAsia" w:hAnsiTheme="minorHAnsi" w:cstheme="minorBidi"/>
                <w:kern w:val="2"/>
                <w:sz w:val="24"/>
                <w:szCs w:val="24"/>
                <w14:ligatures w14:val="standardContextual"/>
              </w:rPr>
              <w:tab/>
            </w:r>
            <w:r w:rsidR="00025780" w:rsidRPr="002F7DC3">
              <w:rPr>
                <w:rStyle w:val="Hyperlink"/>
              </w:rPr>
              <w:t>Medical Assistance</w:t>
            </w:r>
            <w:r w:rsidR="00025780">
              <w:rPr>
                <w:webHidden/>
              </w:rPr>
              <w:tab/>
            </w:r>
            <w:r w:rsidR="00025780">
              <w:rPr>
                <w:webHidden/>
              </w:rPr>
              <w:fldChar w:fldCharType="begin"/>
            </w:r>
            <w:r w:rsidR="00025780">
              <w:rPr>
                <w:webHidden/>
              </w:rPr>
              <w:instrText xml:space="preserve"> PAGEREF _Toc169503432 \h </w:instrText>
            </w:r>
            <w:r w:rsidR="00025780">
              <w:rPr>
                <w:webHidden/>
              </w:rPr>
            </w:r>
            <w:r w:rsidR="00025780">
              <w:rPr>
                <w:webHidden/>
              </w:rPr>
              <w:fldChar w:fldCharType="separate"/>
            </w:r>
            <w:r w:rsidR="00025780">
              <w:rPr>
                <w:webHidden/>
              </w:rPr>
              <w:t>11</w:t>
            </w:r>
            <w:r w:rsidR="00025780">
              <w:rPr>
                <w:webHidden/>
              </w:rPr>
              <w:fldChar w:fldCharType="end"/>
            </w:r>
          </w:hyperlink>
        </w:p>
        <w:p w14:paraId="67F482AB" w14:textId="11AEF635" w:rsidR="00025780" w:rsidRDefault="00000000">
          <w:pPr>
            <w:pStyle w:val="TOC1"/>
            <w:rPr>
              <w:rFonts w:asciiTheme="minorHAnsi" w:eastAsiaTheme="minorEastAsia" w:hAnsiTheme="minorHAnsi" w:cstheme="minorBidi"/>
              <w:kern w:val="2"/>
              <w:sz w:val="24"/>
              <w:szCs w:val="24"/>
              <w14:ligatures w14:val="standardContextual"/>
            </w:rPr>
          </w:pPr>
          <w:hyperlink w:anchor="_Toc169503433" w:history="1">
            <w:r w:rsidR="00025780" w:rsidRPr="002F7DC3">
              <w:rPr>
                <w:rStyle w:val="Hyperlink"/>
                <w:iCs/>
              </w:rPr>
              <w:t>G.</w:t>
            </w:r>
            <w:r w:rsidR="00025780">
              <w:rPr>
                <w:rFonts w:asciiTheme="minorHAnsi" w:eastAsiaTheme="minorEastAsia" w:hAnsiTheme="minorHAnsi" w:cstheme="minorBidi"/>
                <w:kern w:val="2"/>
                <w:sz w:val="24"/>
                <w:szCs w:val="24"/>
                <w14:ligatures w14:val="standardContextual"/>
              </w:rPr>
              <w:tab/>
            </w:r>
            <w:r w:rsidR="00025780" w:rsidRPr="002F7DC3">
              <w:rPr>
                <w:rStyle w:val="Hyperlink"/>
                <w:rFonts w:cs="Arial"/>
              </w:rPr>
              <w:t>Ombudsperson for Public Managed Health Care Program</w:t>
            </w:r>
            <w:r w:rsidR="00025780">
              <w:rPr>
                <w:webHidden/>
              </w:rPr>
              <w:tab/>
            </w:r>
            <w:r w:rsidR="00025780">
              <w:rPr>
                <w:webHidden/>
              </w:rPr>
              <w:fldChar w:fldCharType="begin"/>
            </w:r>
            <w:r w:rsidR="00025780">
              <w:rPr>
                <w:webHidden/>
              </w:rPr>
              <w:instrText xml:space="preserve"> PAGEREF _Toc169503433 \h </w:instrText>
            </w:r>
            <w:r w:rsidR="00025780">
              <w:rPr>
                <w:webHidden/>
              </w:rPr>
            </w:r>
            <w:r w:rsidR="00025780">
              <w:rPr>
                <w:webHidden/>
              </w:rPr>
              <w:fldChar w:fldCharType="separate"/>
            </w:r>
            <w:r w:rsidR="00025780">
              <w:rPr>
                <w:webHidden/>
              </w:rPr>
              <w:t>12</w:t>
            </w:r>
            <w:r w:rsidR="00025780">
              <w:rPr>
                <w:webHidden/>
              </w:rPr>
              <w:fldChar w:fldCharType="end"/>
            </w:r>
          </w:hyperlink>
        </w:p>
        <w:p w14:paraId="2A45CA4A" w14:textId="2F89867D" w:rsidR="00025780" w:rsidRDefault="00000000">
          <w:pPr>
            <w:pStyle w:val="TOC1"/>
            <w:rPr>
              <w:rFonts w:asciiTheme="minorHAnsi" w:eastAsiaTheme="minorEastAsia" w:hAnsiTheme="minorHAnsi" w:cstheme="minorBidi"/>
              <w:kern w:val="2"/>
              <w:sz w:val="24"/>
              <w:szCs w:val="24"/>
              <w14:ligatures w14:val="standardContextual"/>
            </w:rPr>
          </w:pPr>
          <w:hyperlink w:anchor="_Toc169503434" w:history="1">
            <w:r w:rsidR="00025780" w:rsidRPr="002F7DC3">
              <w:rPr>
                <w:rStyle w:val="Hyperlink"/>
                <w:iCs/>
              </w:rPr>
              <w:t>H.</w:t>
            </w:r>
            <w:r w:rsidR="00025780">
              <w:rPr>
                <w:rFonts w:asciiTheme="minorHAnsi" w:eastAsiaTheme="minorEastAsia" w:hAnsiTheme="minorHAnsi" w:cstheme="minorBidi"/>
                <w:kern w:val="2"/>
                <w:sz w:val="24"/>
                <w:szCs w:val="24"/>
                <w14:ligatures w14:val="standardContextual"/>
              </w:rPr>
              <w:tab/>
            </w:r>
            <w:r w:rsidR="00025780" w:rsidRPr="002F7DC3">
              <w:rPr>
                <w:rStyle w:val="Hyperlink"/>
                <w:rFonts w:cs="Arial"/>
              </w:rPr>
              <w:t>Office of Ombudsman for Long Term Care (OOLTC)</w:t>
            </w:r>
            <w:r w:rsidR="00025780">
              <w:rPr>
                <w:webHidden/>
              </w:rPr>
              <w:tab/>
            </w:r>
            <w:r w:rsidR="00025780">
              <w:rPr>
                <w:webHidden/>
              </w:rPr>
              <w:fldChar w:fldCharType="begin"/>
            </w:r>
            <w:r w:rsidR="00025780">
              <w:rPr>
                <w:webHidden/>
              </w:rPr>
              <w:instrText xml:space="preserve"> PAGEREF _Toc169503434 \h </w:instrText>
            </w:r>
            <w:r w:rsidR="00025780">
              <w:rPr>
                <w:webHidden/>
              </w:rPr>
            </w:r>
            <w:r w:rsidR="00025780">
              <w:rPr>
                <w:webHidden/>
              </w:rPr>
              <w:fldChar w:fldCharType="separate"/>
            </w:r>
            <w:r w:rsidR="00025780">
              <w:rPr>
                <w:webHidden/>
              </w:rPr>
              <w:t>13</w:t>
            </w:r>
            <w:r w:rsidR="00025780">
              <w:rPr>
                <w:webHidden/>
              </w:rPr>
              <w:fldChar w:fldCharType="end"/>
            </w:r>
          </w:hyperlink>
        </w:p>
        <w:p w14:paraId="526E4F80" w14:textId="333F34F9" w:rsidR="00025780" w:rsidRDefault="00000000">
          <w:pPr>
            <w:pStyle w:val="TOC1"/>
            <w:rPr>
              <w:rFonts w:asciiTheme="minorHAnsi" w:eastAsiaTheme="minorEastAsia" w:hAnsiTheme="minorHAnsi" w:cstheme="minorBidi"/>
              <w:kern w:val="2"/>
              <w:sz w:val="24"/>
              <w:szCs w:val="24"/>
              <w14:ligatures w14:val="standardContextual"/>
            </w:rPr>
          </w:pPr>
          <w:hyperlink w:anchor="_Toc169503435" w:history="1">
            <w:r w:rsidR="00025780" w:rsidRPr="002F7DC3">
              <w:rPr>
                <w:rStyle w:val="Hyperlink"/>
                <w:iCs/>
              </w:rPr>
              <w:t>I.</w:t>
            </w:r>
            <w:r w:rsidR="00025780">
              <w:rPr>
                <w:rFonts w:asciiTheme="minorHAnsi" w:eastAsiaTheme="minorEastAsia" w:hAnsiTheme="minorHAnsi" w:cstheme="minorBidi"/>
                <w:kern w:val="2"/>
                <w:sz w:val="24"/>
                <w:szCs w:val="24"/>
                <w14:ligatures w14:val="standardContextual"/>
              </w:rPr>
              <w:tab/>
            </w:r>
            <w:r w:rsidR="00025780" w:rsidRPr="002F7DC3">
              <w:rPr>
                <w:rStyle w:val="Hyperlink"/>
              </w:rPr>
              <w:t>Programs to Help People Pay for Their Prescription Drugs</w:t>
            </w:r>
            <w:r w:rsidR="00025780">
              <w:rPr>
                <w:webHidden/>
              </w:rPr>
              <w:tab/>
            </w:r>
            <w:r w:rsidR="00025780">
              <w:rPr>
                <w:webHidden/>
              </w:rPr>
              <w:fldChar w:fldCharType="begin"/>
            </w:r>
            <w:r w:rsidR="00025780">
              <w:rPr>
                <w:webHidden/>
              </w:rPr>
              <w:instrText xml:space="preserve"> PAGEREF _Toc169503435 \h </w:instrText>
            </w:r>
            <w:r w:rsidR="00025780">
              <w:rPr>
                <w:webHidden/>
              </w:rPr>
            </w:r>
            <w:r w:rsidR="00025780">
              <w:rPr>
                <w:webHidden/>
              </w:rPr>
              <w:fldChar w:fldCharType="separate"/>
            </w:r>
            <w:r w:rsidR="00025780">
              <w:rPr>
                <w:webHidden/>
              </w:rPr>
              <w:t>14</w:t>
            </w:r>
            <w:r w:rsidR="00025780">
              <w:rPr>
                <w:webHidden/>
              </w:rPr>
              <w:fldChar w:fldCharType="end"/>
            </w:r>
          </w:hyperlink>
        </w:p>
        <w:p w14:paraId="6CECBA70" w14:textId="0D6423CA" w:rsidR="00025780" w:rsidRDefault="00000000">
          <w:pPr>
            <w:pStyle w:val="TOC2"/>
            <w:rPr>
              <w:rFonts w:asciiTheme="minorHAnsi" w:eastAsiaTheme="minorEastAsia" w:hAnsiTheme="minorHAnsi" w:cstheme="minorBidi"/>
              <w:kern w:val="2"/>
              <w:sz w:val="24"/>
              <w:szCs w:val="24"/>
              <w14:ligatures w14:val="standardContextual"/>
            </w:rPr>
          </w:pPr>
          <w:hyperlink w:anchor="_Toc169503436" w:history="1">
            <w:r w:rsidR="00025780" w:rsidRPr="002F7DC3">
              <w:rPr>
                <w:rStyle w:val="Hyperlink"/>
              </w:rPr>
              <w:t>I1. Extra Help</w:t>
            </w:r>
            <w:r w:rsidR="00025780">
              <w:rPr>
                <w:webHidden/>
              </w:rPr>
              <w:tab/>
            </w:r>
            <w:r w:rsidR="00025780">
              <w:rPr>
                <w:webHidden/>
              </w:rPr>
              <w:fldChar w:fldCharType="begin"/>
            </w:r>
            <w:r w:rsidR="00025780">
              <w:rPr>
                <w:webHidden/>
              </w:rPr>
              <w:instrText xml:space="preserve"> PAGEREF _Toc169503436 \h </w:instrText>
            </w:r>
            <w:r w:rsidR="00025780">
              <w:rPr>
                <w:webHidden/>
              </w:rPr>
            </w:r>
            <w:r w:rsidR="00025780">
              <w:rPr>
                <w:webHidden/>
              </w:rPr>
              <w:fldChar w:fldCharType="separate"/>
            </w:r>
            <w:r w:rsidR="00025780">
              <w:rPr>
                <w:webHidden/>
              </w:rPr>
              <w:t>14</w:t>
            </w:r>
            <w:r w:rsidR="00025780">
              <w:rPr>
                <w:webHidden/>
              </w:rPr>
              <w:fldChar w:fldCharType="end"/>
            </w:r>
          </w:hyperlink>
        </w:p>
        <w:p w14:paraId="50B94BD4" w14:textId="53818DCE" w:rsidR="00025780" w:rsidRDefault="00000000">
          <w:pPr>
            <w:pStyle w:val="TOC2"/>
            <w:rPr>
              <w:rFonts w:asciiTheme="minorHAnsi" w:eastAsiaTheme="minorEastAsia" w:hAnsiTheme="minorHAnsi" w:cstheme="minorBidi"/>
              <w:kern w:val="2"/>
              <w:sz w:val="24"/>
              <w:szCs w:val="24"/>
              <w14:ligatures w14:val="standardContextual"/>
            </w:rPr>
          </w:pPr>
          <w:hyperlink w:anchor="_Toc169503437" w:history="1">
            <w:r w:rsidR="00025780" w:rsidRPr="002F7DC3">
              <w:rPr>
                <w:rStyle w:val="Hyperlink"/>
              </w:rPr>
              <w:t>I2. AIDS Drug Assistance Program (ADAP)</w:t>
            </w:r>
            <w:r w:rsidR="00025780">
              <w:rPr>
                <w:webHidden/>
              </w:rPr>
              <w:tab/>
            </w:r>
            <w:r w:rsidR="00025780">
              <w:rPr>
                <w:webHidden/>
              </w:rPr>
              <w:fldChar w:fldCharType="begin"/>
            </w:r>
            <w:r w:rsidR="00025780">
              <w:rPr>
                <w:webHidden/>
              </w:rPr>
              <w:instrText xml:space="preserve"> PAGEREF _Toc169503437 \h </w:instrText>
            </w:r>
            <w:r w:rsidR="00025780">
              <w:rPr>
                <w:webHidden/>
              </w:rPr>
            </w:r>
            <w:r w:rsidR="00025780">
              <w:rPr>
                <w:webHidden/>
              </w:rPr>
              <w:fldChar w:fldCharType="separate"/>
            </w:r>
            <w:r w:rsidR="00025780">
              <w:rPr>
                <w:webHidden/>
              </w:rPr>
              <w:t>15</w:t>
            </w:r>
            <w:r w:rsidR="00025780">
              <w:rPr>
                <w:webHidden/>
              </w:rPr>
              <w:fldChar w:fldCharType="end"/>
            </w:r>
          </w:hyperlink>
        </w:p>
        <w:p w14:paraId="6F9EE8A4" w14:textId="1F1EFFAF" w:rsidR="00025780" w:rsidRDefault="00000000">
          <w:pPr>
            <w:pStyle w:val="TOC2"/>
            <w:rPr>
              <w:rFonts w:asciiTheme="minorHAnsi" w:eastAsiaTheme="minorEastAsia" w:hAnsiTheme="minorHAnsi" w:cstheme="minorBidi"/>
              <w:kern w:val="2"/>
              <w:sz w:val="24"/>
              <w:szCs w:val="24"/>
              <w14:ligatures w14:val="standardContextual"/>
            </w:rPr>
          </w:pPr>
          <w:hyperlink w:anchor="_Toc169503438" w:history="1">
            <w:r w:rsidR="00025780" w:rsidRPr="002F7DC3">
              <w:rPr>
                <w:rStyle w:val="Hyperlink"/>
              </w:rPr>
              <w:t>I3. The Medicare Prescription Payment Plan</w:t>
            </w:r>
            <w:r w:rsidR="00025780">
              <w:rPr>
                <w:webHidden/>
              </w:rPr>
              <w:tab/>
            </w:r>
            <w:r w:rsidR="00025780">
              <w:rPr>
                <w:webHidden/>
              </w:rPr>
              <w:fldChar w:fldCharType="begin"/>
            </w:r>
            <w:r w:rsidR="00025780">
              <w:rPr>
                <w:webHidden/>
              </w:rPr>
              <w:instrText xml:space="preserve"> PAGEREF _Toc169503438 \h </w:instrText>
            </w:r>
            <w:r w:rsidR="00025780">
              <w:rPr>
                <w:webHidden/>
              </w:rPr>
            </w:r>
            <w:r w:rsidR="00025780">
              <w:rPr>
                <w:webHidden/>
              </w:rPr>
              <w:fldChar w:fldCharType="separate"/>
            </w:r>
            <w:r w:rsidR="00025780">
              <w:rPr>
                <w:webHidden/>
              </w:rPr>
              <w:t>15</w:t>
            </w:r>
            <w:r w:rsidR="00025780">
              <w:rPr>
                <w:webHidden/>
              </w:rPr>
              <w:fldChar w:fldCharType="end"/>
            </w:r>
          </w:hyperlink>
        </w:p>
        <w:p w14:paraId="3E4FD99C" w14:textId="73C337E3" w:rsidR="00025780" w:rsidRDefault="00000000">
          <w:pPr>
            <w:pStyle w:val="TOC1"/>
            <w:rPr>
              <w:rFonts w:asciiTheme="minorHAnsi" w:eastAsiaTheme="minorEastAsia" w:hAnsiTheme="minorHAnsi" w:cstheme="minorBidi"/>
              <w:kern w:val="2"/>
              <w:sz w:val="24"/>
              <w:szCs w:val="24"/>
              <w14:ligatures w14:val="standardContextual"/>
            </w:rPr>
          </w:pPr>
          <w:hyperlink w:anchor="_Toc169503439" w:history="1">
            <w:r w:rsidR="00025780" w:rsidRPr="002F7DC3">
              <w:rPr>
                <w:rStyle w:val="Hyperlink"/>
                <w:iCs/>
              </w:rPr>
              <w:t>J.</w:t>
            </w:r>
            <w:r w:rsidR="00025780">
              <w:rPr>
                <w:rFonts w:asciiTheme="minorHAnsi" w:eastAsiaTheme="minorEastAsia" w:hAnsiTheme="minorHAnsi" w:cstheme="minorBidi"/>
                <w:kern w:val="2"/>
                <w:sz w:val="24"/>
                <w:szCs w:val="24"/>
                <w14:ligatures w14:val="standardContextual"/>
              </w:rPr>
              <w:tab/>
            </w:r>
            <w:r w:rsidR="00025780" w:rsidRPr="002F7DC3">
              <w:rPr>
                <w:rStyle w:val="Hyperlink"/>
              </w:rPr>
              <w:t>Social Security</w:t>
            </w:r>
            <w:r w:rsidR="00025780">
              <w:rPr>
                <w:webHidden/>
              </w:rPr>
              <w:tab/>
            </w:r>
            <w:r w:rsidR="00025780">
              <w:rPr>
                <w:webHidden/>
              </w:rPr>
              <w:fldChar w:fldCharType="begin"/>
            </w:r>
            <w:r w:rsidR="00025780">
              <w:rPr>
                <w:webHidden/>
              </w:rPr>
              <w:instrText xml:space="preserve"> PAGEREF _Toc169503439 \h </w:instrText>
            </w:r>
            <w:r w:rsidR="00025780">
              <w:rPr>
                <w:webHidden/>
              </w:rPr>
            </w:r>
            <w:r w:rsidR="00025780">
              <w:rPr>
                <w:webHidden/>
              </w:rPr>
              <w:fldChar w:fldCharType="separate"/>
            </w:r>
            <w:r w:rsidR="00025780">
              <w:rPr>
                <w:webHidden/>
              </w:rPr>
              <w:t>16</w:t>
            </w:r>
            <w:r w:rsidR="00025780">
              <w:rPr>
                <w:webHidden/>
              </w:rPr>
              <w:fldChar w:fldCharType="end"/>
            </w:r>
          </w:hyperlink>
        </w:p>
        <w:p w14:paraId="185BFD3B" w14:textId="5E15A738" w:rsidR="00025780" w:rsidRDefault="00000000">
          <w:pPr>
            <w:pStyle w:val="TOC1"/>
            <w:rPr>
              <w:rFonts w:asciiTheme="minorHAnsi" w:eastAsiaTheme="minorEastAsia" w:hAnsiTheme="minorHAnsi" w:cstheme="minorBidi"/>
              <w:kern w:val="2"/>
              <w:sz w:val="24"/>
              <w:szCs w:val="24"/>
              <w14:ligatures w14:val="standardContextual"/>
            </w:rPr>
          </w:pPr>
          <w:hyperlink w:anchor="_Toc169503440" w:history="1">
            <w:r w:rsidR="00025780" w:rsidRPr="002F7DC3">
              <w:rPr>
                <w:rStyle w:val="Hyperlink"/>
                <w:iCs/>
              </w:rPr>
              <w:t>K.</w:t>
            </w:r>
            <w:r w:rsidR="00025780">
              <w:rPr>
                <w:rFonts w:asciiTheme="minorHAnsi" w:eastAsiaTheme="minorEastAsia" w:hAnsiTheme="minorHAnsi" w:cstheme="minorBidi"/>
                <w:kern w:val="2"/>
                <w:sz w:val="24"/>
                <w:szCs w:val="24"/>
                <w14:ligatures w14:val="standardContextual"/>
              </w:rPr>
              <w:tab/>
            </w:r>
            <w:r w:rsidR="00025780" w:rsidRPr="002F7DC3">
              <w:rPr>
                <w:rStyle w:val="Hyperlink"/>
              </w:rPr>
              <w:t>Railroad Retirement Board (RRB)</w:t>
            </w:r>
            <w:r w:rsidR="00025780">
              <w:rPr>
                <w:webHidden/>
              </w:rPr>
              <w:tab/>
            </w:r>
            <w:r w:rsidR="00025780">
              <w:rPr>
                <w:webHidden/>
              </w:rPr>
              <w:fldChar w:fldCharType="begin"/>
            </w:r>
            <w:r w:rsidR="00025780">
              <w:rPr>
                <w:webHidden/>
              </w:rPr>
              <w:instrText xml:space="preserve"> PAGEREF _Toc169503440 \h </w:instrText>
            </w:r>
            <w:r w:rsidR="00025780">
              <w:rPr>
                <w:webHidden/>
              </w:rPr>
            </w:r>
            <w:r w:rsidR="00025780">
              <w:rPr>
                <w:webHidden/>
              </w:rPr>
              <w:fldChar w:fldCharType="separate"/>
            </w:r>
            <w:r w:rsidR="00025780">
              <w:rPr>
                <w:webHidden/>
              </w:rPr>
              <w:t>17</w:t>
            </w:r>
            <w:r w:rsidR="00025780">
              <w:rPr>
                <w:webHidden/>
              </w:rPr>
              <w:fldChar w:fldCharType="end"/>
            </w:r>
          </w:hyperlink>
        </w:p>
        <w:p w14:paraId="1C0E85D2" w14:textId="32B34C82" w:rsidR="00025780" w:rsidRDefault="00000000">
          <w:pPr>
            <w:pStyle w:val="TOC1"/>
            <w:rPr>
              <w:rFonts w:asciiTheme="minorHAnsi" w:eastAsiaTheme="minorEastAsia" w:hAnsiTheme="minorHAnsi" w:cstheme="minorBidi"/>
              <w:kern w:val="2"/>
              <w:sz w:val="24"/>
              <w:szCs w:val="24"/>
              <w14:ligatures w14:val="standardContextual"/>
            </w:rPr>
          </w:pPr>
          <w:hyperlink w:anchor="_Toc169503441" w:history="1">
            <w:r w:rsidR="00025780" w:rsidRPr="002F7DC3">
              <w:rPr>
                <w:rStyle w:val="Hyperlink"/>
                <w:iCs/>
              </w:rPr>
              <w:t>L.</w:t>
            </w:r>
            <w:r w:rsidR="00025780">
              <w:rPr>
                <w:rFonts w:asciiTheme="minorHAnsi" w:eastAsiaTheme="minorEastAsia" w:hAnsiTheme="minorHAnsi" w:cstheme="minorBidi"/>
                <w:kern w:val="2"/>
                <w:sz w:val="24"/>
                <w:szCs w:val="24"/>
                <w14:ligatures w14:val="standardContextual"/>
              </w:rPr>
              <w:tab/>
            </w:r>
            <w:r w:rsidR="00025780" w:rsidRPr="002F7DC3">
              <w:rPr>
                <w:rStyle w:val="Hyperlink"/>
              </w:rPr>
              <w:t>Group insurance or other insurance from an employer</w:t>
            </w:r>
            <w:r w:rsidR="00025780">
              <w:rPr>
                <w:webHidden/>
              </w:rPr>
              <w:tab/>
            </w:r>
            <w:r w:rsidR="00025780">
              <w:rPr>
                <w:webHidden/>
              </w:rPr>
              <w:fldChar w:fldCharType="begin"/>
            </w:r>
            <w:r w:rsidR="00025780">
              <w:rPr>
                <w:webHidden/>
              </w:rPr>
              <w:instrText xml:space="preserve"> PAGEREF _Toc169503441 \h </w:instrText>
            </w:r>
            <w:r w:rsidR="00025780">
              <w:rPr>
                <w:webHidden/>
              </w:rPr>
            </w:r>
            <w:r w:rsidR="00025780">
              <w:rPr>
                <w:webHidden/>
              </w:rPr>
              <w:fldChar w:fldCharType="separate"/>
            </w:r>
            <w:r w:rsidR="00025780">
              <w:rPr>
                <w:webHidden/>
              </w:rPr>
              <w:t>18</w:t>
            </w:r>
            <w:r w:rsidR="00025780">
              <w:rPr>
                <w:webHidden/>
              </w:rPr>
              <w:fldChar w:fldCharType="end"/>
            </w:r>
          </w:hyperlink>
        </w:p>
        <w:p w14:paraId="74308468" w14:textId="22971BA3" w:rsidR="00025780" w:rsidRDefault="00000000">
          <w:pPr>
            <w:pStyle w:val="TOC1"/>
            <w:rPr>
              <w:rFonts w:asciiTheme="minorHAnsi" w:eastAsiaTheme="minorEastAsia" w:hAnsiTheme="minorHAnsi" w:cstheme="minorBidi"/>
              <w:kern w:val="2"/>
              <w:sz w:val="24"/>
              <w:szCs w:val="24"/>
              <w14:ligatures w14:val="standardContextual"/>
            </w:rPr>
          </w:pPr>
          <w:hyperlink w:anchor="_Toc169503442" w:history="1">
            <w:r w:rsidR="00025780" w:rsidRPr="002F7DC3">
              <w:rPr>
                <w:rStyle w:val="Hyperlink"/>
                <w:iCs/>
              </w:rPr>
              <w:t>M.</w:t>
            </w:r>
            <w:r w:rsidR="00025780">
              <w:rPr>
                <w:rFonts w:asciiTheme="minorHAnsi" w:eastAsiaTheme="minorEastAsia" w:hAnsiTheme="minorHAnsi" w:cstheme="minorBidi"/>
                <w:kern w:val="2"/>
                <w:sz w:val="24"/>
                <w:szCs w:val="24"/>
                <w14:ligatures w14:val="standardContextual"/>
              </w:rPr>
              <w:tab/>
            </w:r>
            <w:r w:rsidR="00025780" w:rsidRPr="002F7DC3">
              <w:rPr>
                <w:rStyle w:val="Hyperlink"/>
              </w:rPr>
              <w:t>Other res</w:t>
            </w:r>
            <w:r w:rsidR="00025780" w:rsidRPr="002F7DC3">
              <w:rPr>
                <w:rStyle w:val="Hyperlink"/>
              </w:rPr>
              <w:t>o</w:t>
            </w:r>
            <w:r w:rsidR="00025780" w:rsidRPr="002F7DC3">
              <w:rPr>
                <w:rStyle w:val="Hyperlink"/>
              </w:rPr>
              <w:t>urces</w:t>
            </w:r>
            <w:r w:rsidR="00025780">
              <w:rPr>
                <w:webHidden/>
              </w:rPr>
              <w:tab/>
            </w:r>
            <w:r w:rsidR="00025780">
              <w:rPr>
                <w:webHidden/>
              </w:rPr>
              <w:fldChar w:fldCharType="begin"/>
            </w:r>
            <w:r w:rsidR="00025780">
              <w:rPr>
                <w:webHidden/>
              </w:rPr>
              <w:instrText xml:space="preserve"> PAGEREF _Toc169503442 \h </w:instrText>
            </w:r>
            <w:r w:rsidR="00025780">
              <w:rPr>
                <w:webHidden/>
              </w:rPr>
            </w:r>
            <w:r w:rsidR="00025780">
              <w:rPr>
                <w:webHidden/>
              </w:rPr>
              <w:fldChar w:fldCharType="separate"/>
            </w:r>
            <w:r w:rsidR="00025780">
              <w:rPr>
                <w:webHidden/>
              </w:rPr>
              <w:t>19</w:t>
            </w:r>
            <w:r w:rsidR="00025780">
              <w:rPr>
                <w:webHidden/>
              </w:rPr>
              <w:fldChar w:fldCharType="end"/>
            </w:r>
          </w:hyperlink>
        </w:p>
        <w:p w14:paraId="3C4D7CE4" w14:textId="04546FB0" w:rsidR="00727C93" w:rsidRPr="00450824" w:rsidRDefault="00B821F3" w:rsidP="00685F0B">
          <w:pPr>
            <w:pStyle w:val="TOC1"/>
          </w:pPr>
          <w:r w:rsidRPr="00450824">
            <w:fldChar w:fldCharType="end"/>
          </w:r>
        </w:p>
      </w:sdtContent>
    </w:sdt>
    <w:bookmarkStart w:id="8" w:name="_Toc339012455" w:displacedByCustomXml="prev"/>
    <w:bookmarkStart w:id="9" w:name="_Toc347496084" w:displacedByCustomXml="prev"/>
    <w:bookmarkStart w:id="10" w:name="_Toc347496293" w:displacedByCustomXml="prev"/>
    <w:bookmarkStart w:id="11" w:name="_Toc244666449" w:displacedByCustomXml="prev"/>
    <w:p w14:paraId="03BD01AF" w14:textId="77777777" w:rsidR="00727C93" w:rsidRPr="00450824" w:rsidRDefault="00727C93" w:rsidP="005E5A3A">
      <w:r w:rsidRPr="00450824">
        <w:br w:type="page"/>
      </w:r>
    </w:p>
    <w:p w14:paraId="04F65BA9" w14:textId="2F2877DE" w:rsidR="00401712" w:rsidRPr="00450824" w:rsidRDefault="1836B8F4" w:rsidP="007440CB">
      <w:pPr>
        <w:pStyle w:val="Heading1"/>
      </w:pPr>
      <w:bookmarkStart w:id="12" w:name="_Toc109299876"/>
      <w:bookmarkStart w:id="13" w:name="_Toc109300175"/>
      <w:bookmarkStart w:id="14" w:name="_Toc190801550"/>
      <w:bookmarkStart w:id="15" w:name="_Toc199361768"/>
      <w:bookmarkStart w:id="16" w:name="_Toc169503427"/>
      <w:bookmarkEnd w:id="8"/>
      <w:r>
        <w:lastRenderedPageBreak/>
        <w:t>Member Services</w:t>
      </w:r>
      <w:bookmarkEnd w:id="11"/>
      <w:bookmarkEnd w:id="10"/>
      <w:bookmarkEnd w:id="9"/>
      <w:bookmarkEnd w:id="12"/>
      <w:bookmarkEnd w:id="13"/>
      <w:bookmarkEnd w:id="14"/>
      <w:bookmarkEnd w:id="15"/>
      <w:bookmarkEnd w:id="16"/>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Phone numbers and information"/>
        <w:tblDescription w:val="Pg. 3 Table depicting Phone numbers and information"/>
      </w:tblPr>
      <w:tblGrid>
        <w:gridCol w:w="1756"/>
        <w:gridCol w:w="7834"/>
      </w:tblGrid>
      <w:tr w:rsidR="00F63AA0" w:rsidRPr="00450824" w14:paraId="7857B237" w14:textId="77777777" w:rsidTr="004A4540">
        <w:trPr>
          <w:cantSplit/>
          <w:trHeight w:val="107"/>
          <w:tblHeader/>
        </w:trPr>
        <w:tc>
          <w:tcPr>
            <w:tcW w:w="1756" w:type="dxa"/>
            <w:tcBorders>
              <w:top w:val="nil"/>
              <w:left w:val="nil"/>
              <w:bottom w:val="single" w:sz="8" w:space="0" w:color="FFFFFF"/>
            </w:tcBorders>
            <w:shd w:val="clear" w:color="auto" w:fill="auto"/>
            <w:tcMar>
              <w:left w:w="216" w:type="dxa"/>
              <w:right w:w="115" w:type="dxa"/>
            </w:tcMar>
          </w:tcPr>
          <w:p w14:paraId="3DF67D90" w14:textId="7C3BDF0C" w:rsidR="00F63AA0" w:rsidRPr="00450824" w:rsidRDefault="00F63AA0" w:rsidP="00F63AA0">
            <w:pPr>
              <w:pStyle w:val="Tabletextbold"/>
              <w:spacing w:before="0" w:after="0" w:line="60" w:lineRule="exact"/>
              <w:ind w:right="0"/>
            </w:pPr>
            <w:r w:rsidRPr="00450824">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43BE1F1" w14:textId="77777777" w:rsidR="00F63AA0" w:rsidRPr="00450824" w:rsidRDefault="00F63AA0" w:rsidP="00F63AA0">
            <w:pPr>
              <w:pStyle w:val="Tabletext"/>
              <w:spacing w:before="0" w:after="0" w:line="60" w:lineRule="exact"/>
              <w:ind w:left="0" w:right="0"/>
              <w:rPr>
                <w:i/>
              </w:rPr>
            </w:pPr>
          </w:p>
        </w:tc>
      </w:tr>
      <w:tr w:rsidR="00A95C3F" w:rsidRPr="00450824" w14:paraId="14D837D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4B367E63" w14:textId="47C3AFDA" w:rsidR="00A95C3F" w:rsidRPr="00450824" w:rsidRDefault="00A95C3F" w:rsidP="00F63AA0">
            <w:pPr>
              <w:pStyle w:val="Tabletextbold"/>
            </w:pPr>
            <w:r w:rsidRPr="00450824">
              <w:t>CALL</w:t>
            </w:r>
          </w:p>
        </w:tc>
        <w:tc>
          <w:tcPr>
            <w:tcW w:w="7834" w:type="dxa"/>
            <w:tcBorders>
              <w:top w:val="single" w:sz="4" w:space="0" w:color="auto"/>
              <w:bottom w:val="single" w:sz="4" w:space="0" w:color="auto"/>
              <w:right w:val="single" w:sz="4" w:space="0" w:color="auto"/>
            </w:tcBorders>
          </w:tcPr>
          <w:p w14:paraId="049B7582" w14:textId="19024E5D" w:rsidR="00A95C3F" w:rsidRPr="00450824" w:rsidRDefault="00A95C3F" w:rsidP="002C3713">
            <w:pPr>
              <w:pStyle w:val="Tabletext"/>
            </w:pPr>
            <w:r w:rsidRPr="008E1A60">
              <w:t>&lt;Phone number(s)&gt;</w:t>
            </w:r>
            <w:r w:rsidR="00586A31" w:rsidRPr="00810323">
              <w:t>.</w:t>
            </w:r>
            <w:r w:rsidR="00C02F81" w:rsidRPr="00450824">
              <w:t xml:space="preserve"> This call is free.</w:t>
            </w:r>
          </w:p>
          <w:p w14:paraId="5AF7B206" w14:textId="5C69CDA6" w:rsidR="00A95C3F" w:rsidRPr="00450824" w:rsidRDefault="00E64104" w:rsidP="002C3713">
            <w:pPr>
              <w:pStyle w:val="Tabletext"/>
            </w:pPr>
            <w:r w:rsidRPr="008E1A60">
              <w:t>&lt;</w:t>
            </w:r>
            <w:r w:rsidR="00A95C3F" w:rsidRPr="008E1A60">
              <w:t>Days and hours of operation&gt;</w:t>
            </w:r>
            <w:r w:rsidR="00A95C3F" w:rsidRPr="00810323">
              <w:t xml:space="preserve"> </w:t>
            </w:r>
            <w:r w:rsidR="00DD2C87" w:rsidRPr="004E68B7">
              <w:rPr>
                <w:color w:val="548DD4" w:themeColor="accent4"/>
              </w:rPr>
              <w:t>[</w:t>
            </w:r>
            <w:r w:rsidR="00A95C3F" w:rsidRPr="004E68B7">
              <w:rPr>
                <w:i/>
                <w:iCs/>
                <w:color w:val="548DD4" w:themeColor="accent4"/>
              </w:rPr>
              <w:t>Include information on the use of alternative technologies</w:t>
            </w:r>
            <w:r w:rsidR="00A95C3F" w:rsidRPr="004E68B7">
              <w:rPr>
                <w:color w:val="548DD4" w:themeColor="accent4"/>
              </w:rPr>
              <w:t>.</w:t>
            </w:r>
            <w:r w:rsidR="00DD2C87" w:rsidRPr="004E68B7">
              <w:rPr>
                <w:color w:val="548DD4" w:themeColor="accent4"/>
              </w:rPr>
              <w:t>]</w:t>
            </w:r>
          </w:p>
          <w:p w14:paraId="6B757A0D" w14:textId="77777777" w:rsidR="00A95C3F" w:rsidRPr="00450824" w:rsidRDefault="00444432" w:rsidP="002C3713">
            <w:pPr>
              <w:pStyle w:val="Tabletext"/>
            </w:pPr>
            <w:r w:rsidRPr="00450824">
              <w:t>We</w:t>
            </w:r>
            <w:r w:rsidR="00A95C3F" w:rsidRPr="00450824">
              <w:t xml:space="preserve"> ha</w:t>
            </w:r>
            <w:r w:rsidRPr="00450824">
              <w:t>ve</w:t>
            </w:r>
            <w:r w:rsidR="00A95C3F" w:rsidRPr="00450824">
              <w:t xml:space="preserve"> free interpreter services for people who do not speak English.</w:t>
            </w:r>
          </w:p>
        </w:tc>
      </w:tr>
      <w:tr w:rsidR="00A95C3F" w:rsidRPr="00450824" w14:paraId="046013CB"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5E20067" w14:textId="77777777" w:rsidR="00A95C3F" w:rsidRPr="00450824" w:rsidRDefault="00A95C3F" w:rsidP="002C371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A364118" w14:textId="08851450" w:rsidR="00A95C3F" w:rsidRPr="00450824" w:rsidRDefault="00A95C3F" w:rsidP="002C3713">
            <w:pPr>
              <w:pStyle w:val="Tabletext"/>
            </w:pPr>
            <w:r w:rsidRPr="008E1A60">
              <w:rPr>
                <w:iCs/>
              </w:rPr>
              <w:t>&lt;</w:t>
            </w:r>
            <w:r w:rsidRPr="008E1A60">
              <w:t>TTY phone number</w:t>
            </w:r>
            <w:r w:rsidRPr="008E1A60">
              <w:rPr>
                <w:iCs/>
              </w:rPr>
              <w:t>&gt;</w:t>
            </w:r>
            <w:r w:rsidR="00586A31" w:rsidRPr="008E1A60">
              <w:rPr>
                <w:iCs/>
              </w:rPr>
              <w:t>.</w:t>
            </w:r>
            <w:r w:rsidR="00724292" w:rsidRPr="008E1A60">
              <w:rPr>
                <w:i/>
                <w:iCs/>
              </w:rPr>
              <w:t xml:space="preserve"> </w:t>
            </w:r>
            <w:r w:rsidR="00724292" w:rsidRPr="00450824">
              <w:t xml:space="preserve">This call is free. </w:t>
            </w:r>
          </w:p>
          <w:p w14:paraId="5E6BE8BE" w14:textId="0E935005" w:rsidR="009C068D" w:rsidRPr="004E68B7" w:rsidRDefault="00DD2C87" w:rsidP="002C3713">
            <w:pPr>
              <w:pStyle w:val="Tabletext"/>
              <w:rPr>
                <w:i/>
                <w:color w:val="548DD4" w:themeColor="accent4"/>
              </w:rPr>
            </w:pPr>
            <w:r w:rsidRPr="004E68B7">
              <w:rPr>
                <w:color w:val="548DD4" w:themeColor="accent4"/>
              </w:rPr>
              <w:t>[</w:t>
            </w:r>
            <w:r w:rsidR="00A95C3F" w:rsidRPr="004E68B7">
              <w:rPr>
                <w:i/>
                <w:iCs/>
                <w:color w:val="548DD4" w:themeColor="accent4"/>
              </w:rPr>
              <w:t>Insert if the plan uses a direct TTY number:</w:t>
            </w:r>
            <w:r w:rsidR="00A95C3F" w:rsidRPr="004E68B7">
              <w:rPr>
                <w:color w:val="548DD4" w:themeColor="accent4"/>
              </w:rPr>
              <w:t xml:space="preserve"> This number is for people who have </w:t>
            </w:r>
            <w:r w:rsidR="00CA249C" w:rsidRPr="004E68B7">
              <w:rPr>
                <w:color w:val="548DD4" w:themeColor="accent4"/>
              </w:rPr>
              <w:t>difficult</w:t>
            </w:r>
            <w:r w:rsidR="00833D7D" w:rsidRPr="004E68B7">
              <w:rPr>
                <w:color w:val="548DD4" w:themeColor="accent4"/>
              </w:rPr>
              <w:t>y</w:t>
            </w:r>
            <w:r w:rsidR="00CA249C" w:rsidRPr="004E68B7">
              <w:rPr>
                <w:color w:val="548DD4" w:themeColor="accent4"/>
              </w:rPr>
              <w:t xml:space="preserve"> with </w:t>
            </w:r>
            <w:r w:rsidR="00A95C3F" w:rsidRPr="004E68B7">
              <w:rPr>
                <w:color w:val="548DD4" w:themeColor="accent4"/>
              </w:rPr>
              <w:t>hearing or speaking. You must have special telephone equipment to call it.</w:t>
            </w:r>
            <w:r w:rsidRPr="004E68B7">
              <w:rPr>
                <w:color w:val="548DD4" w:themeColor="accent4"/>
              </w:rPr>
              <w:t>]</w:t>
            </w:r>
            <w:r w:rsidR="00724292" w:rsidRPr="004E68B7">
              <w:rPr>
                <w:color w:val="548DD4" w:themeColor="accent4"/>
              </w:rPr>
              <w:t xml:space="preserve"> </w:t>
            </w:r>
          </w:p>
          <w:p w14:paraId="6CCCB59C" w14:textId="77777777" w:rsidR="00A95C3F" w:rsidRPr="008E1A60" w:rsidRDefault="00A95C3F" w:rsidP="002C3713">
            <w:pPr>
              <w:pStyle w:val="Tabletext"/>
              <w:rPr>
                <w:i/>
              </w:rPr>
            </w:pPr>
            <w:r w:rsidRPr="008E1A60">
              <w:t>&lt;Days and hours of operation&gt;</w:t>
            </w:r>
          </w:p>
        </w:tc>
      </w:tr>
      <w:tr w:rsidR="00A95C3F" w:rsidRPr="00450824" w14:paraId="746068E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4E3F86F" w14:textId="77777777" w:rsidR="00A95C3F" w:rsidRPr="00450824" w:rsidRDefault="00A95C3F" w:rsidP="002C3713">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68BEA22C" w14:textId="486D94CC" w:rsidR="00A95C3F" w:rsidRPr="00450824" w:rsidRDefault="00DD2C87" w:rsidP="002C3713">
            <w:pPr>
              <w:pStyle w:val="Tabletext"/>
            </w:pPr>
            <w:r w:rsidRPr="002D55F5">
              <w:rPr>
                <w:color w:val="548DD4" w:themeColor="accent4"/>
              </w:rPr>
              <w:t>[</w:t>
            </w:r>
            <w:r w:rsidR="00A95C3F" w:rsidRPr="002D55F5">
              <w:rPr>
                <w:i/>
                <w:iCs/>
                <w:color w:val="548DD4" w:themeColor="accent4"/>
              </w:rPr>
              <w:t>Fax number is optional</w:t>
            </w:r>
            <w:r w:rsidR="00A95C3F" w:rsidRPr="002D55F5">
              <w:rPr>
                <w:color w:val="548DD4" w:themeColor="accent4"/>
              </w:rPr>
              <w:t>.</w:t>
            </w:r>
            <w:r w:rsidRPr="002D55F5">
              <w:rPr>
                <w:color w:val="548DD4" w:themeColor="accent4"/>
              </w:rPr>
              <w:t>]</w:t>
            </w:r>
          </w:p>
        </w:tc>
      </w:tr>
      <w:tr w:rsidR="00724292" w:rsidRPr="00450824" w14:paraId="39E3DD23"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1A4FD26" w14:textId="77777777" w:rsidR="00724292" w:rsidRPr="00450824" w:rsidRDefault="00724292" w:rsidP="002C371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1905A45" w14:textId="77777777" w:rsidR="00724292" w:rsidRPr="00810323" w:rsidRDefault="00724292" w:rsidP="002C3713">
            <w:pPr>
              <w:pStyle w:val="Tabletext"/>
              <w:rPr>
                <w:i/>
              </w:rPr>
            </w:pPr>
            <w:r w:rsidRPr="008E1A60">
              <w:t>&lt;Mailing address&gt;</w:t>
            </w:r>
          </w:p>
        </w:tc>
      </w:tr>
      <w:tr w:rsidR="00724292" w:rsidRPr="00450824" w14:paraId="6829CA84"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5A759E9" w14:textId="77777777" w:rsidR="00724292" w:rsidRPr="00450824" w:rsidRDefault="00724292" w:rsidP="002C3713">
            <w:pPr>
              <w:pStyle w:val="Tabletextbold"/>
            </w:pPr>
            <w:r w:rsidRPr="00450824">
              <w:t>EMAIL</w:t>
            </w:r>
          </w:p>
        </w:tc>
        <w:tc>
          <w:tcPr>
            <w:tcW w:w="7834" w:type="dxa"/>
            <w:tcBorders>
              <w:top w:val="single" w:sz="4" w:space="0" w:color="auto"/>
              <w:bottom w:val="single" w:sz="4" w:space="0" w:color="auto"/>
              <w:right w:val="single" w:sz="4" w:space="0" w:color="auto"/>
            </w:tcBorders>
          </w:tcPr>
          <w:p w14:paraId="30312373" w14:textId="1D7F3F6F" w:rsidR="00724292" w:rsidRPr="002D55F5" w:rsidRDefault="00DD2C87" w:rsidP="002C3713">
            <w:pPr>
              <w:pStyle w:val="Tabletext"/>
            </w:pPr>
            <w:r w:rsidRPr="002D55F5">
              <w:rPr>
                <w:color w:val="548DD4" w:themeColor="accent4"/>
              </w:rPr>
              <w:t>[</w:t>
            </w:r>
            <w:r w:rsidR="00724292" w:rsidRPr="002D55F5">
              <w:rPr>
                <w:i/>
                <w:iCs/>
                <w:color w:val="548DD4" w:themeColor="accent4"/>
              </w:rPr>
              <w:t>Email address is optional</w:t>
            </w:r>
            <w:r w:rsidR="00724292" w:rsidRPr="002D55F5">
              <w:rPr>
                <w:color w:val="548DD4" w:themeColor="accent4"/>
              </w:rPr>
              <w:t>.</w:t>
            </w:r>
            <w:r w:rsidRPr="002D55F5">
              <w:rPr>
                <w:color w:val="548DD4" w:themeColor="accent4"/>
              </w:rPr>
              <w:t>]</w:t>
            </w:r>
          </w:p>
        </w:tc>
      </w:tr>
      <w:tr w:rsidR="00A95C3F" w:rsidRPr="00450824" w14:paraId="38BAE502"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64B1EB1" w14:textId="77777777" w:rsidR="00A95C3F" w:rsidRPr="00450824" w:rsidRDefault="00A95C3F" w:rsidP="002C3713">
            <w:pPr>
              <w:pStyle w:val="Tabletextbold"/>
            </w:pPr>
            <w:r w:rsidRPr="00450824">
              <w:t>WEBSITE</w:t>
            </w:r>
          </w:p>
        </w:tc>
        <w:tc>
          <w:tcPr>
            <w:tcW w:w="7834" w:type="dxa"/>
            <w:tcBorders>
              <w:top w:val="single" w:sz="4" w:space="0" w:color="auto"/>
              <w:bottom w:val="single" w:sz="4" w:space="0" w:color="auto"/>
              <w:right w:val="single" w:sz="4" w:space="0" w:color="auto"/>
            </w:tcBorders>
          </w:tcPr>
          <w:p w14:paraId="2AE545FE" w14:textId="33E477E6" w:rsidR="00A95C3F" w:rsidRPr="00450824" w:rsidRDefault="00810323" w:rsidP="002C3713">
            <w:pPr>
              <w:pStyle w:val="Tabletext"/>
            </w:pPr>
            <w:r>
              <w:t>&lt;URL&gt;</w:t>
            </w:r>
          </w:p>
        </w:tc>
      </w:tr>
    </w:tbl>
    <w:p w14:paraId="74F05F5B" w14:textId="77777777" w:rsidR="000362E6" w:rsidRPr="00E025E3" w:rsidRDefault="000362E6" w:rsidP="00E025E3">
      <w:pPr>
        <w:pStyle w:val="NoSpacing"/>
      </w:pPr>
    </w:p>
    <w:p w14:paraId="448719E6" w14:textId="37A28388" w:rsidR="005A0BF2" w:rsidRPr="009C5D28" w:rsidRDefault="009C5D28" w:rsidP="00AA3E7A">
      <w:bookmarkStart w:id="17" w:name="_Toc244666450"/>
      <w:r w:rsidRPr="0076324A">
        <w:t>C</w:t>
      </w:r>
      <w:r w:rsidR="00AC4EE3" w:rsidRPr="0076324A">
        <w:t>ontact Member Services</w:t>
      </w:r>
      <w:bookmarkEnd w:id="17"/>
      <w:r w:rsidRPr="0076324A">
        <w:t xml:space="preserve"> to get help with</w:t>
      </w:r>
      <w:r w:rsidRPr="009C5D28">
        <w:t>:</w:t>
      </w:r>
    </w:p>
    <w:p w14:paraId="0DF95F81" w14:textId="0FBE278D" w:rsidR="00E52E6F" w:rsidRPr="00450824" w:rsidRDefault="00E52E6F" w:rsidP="0076324A">
      <w:pPr>
        <w:pStyle w:val="D-SNPFirstLevelBullet"/>
      </w:pPr>
      <w:r w:rsidRPr="00450824">
        <w:t>Q</w:t>
      </w:r>
      <w:r w:rsidR="00522497" w:rsidRPr="00450824">
        <w:t xml:space="preserve">uestions about </w:t>
      </w:r>
      <w:r w:rsidR="005E4E5D" w:rsidRPr="00450824">
        <w:t xml:space="preserve">the </w:t>
      </w:r>
      <w:r w:rsidR="00522497" w:rsidRPr="00450824">
        <w:t>plan</w:t>
      </w:r>
      <w:r w:rsidRPr="00450824">
        <w:t xml:space="preserve"> </w:t>
      </w:r>
    </w:p>
    <w:p w14:paraId="32D18E43" w14:textId="0D001462" w:rsidR="00E52E6F" w:rsidRPr="00450824" w:rsidRDefault="00E52E6F" w:rsidP="0076324A">
      <w:pPr>
        <w:pStyle w:val="D-SNPFirstLevelBullet"/>
        <w:rPr>
          <w:b/>
        </w:rPr>
      </w:pPr>
      <w:r w:rsidRPr="00450824">
        <w:t>Questions about claims</w:t>
      </w:r>
      <w:r w:rsidR="00330685">
        <w:t xml:space="preserve"> or</w:t>
      </w:r>
      <w:r w:rsidRPr="00450824">
        <w:t xml:space="preserve"> billing</w:t>
      </w:r>
    </w:p>
    <w:p w14:paraId="2C4B753C" w14:textId="68E229D1" w:rsidR="00E52E6F" w:rsidRPr="00905BCD" w:rsidRDefault="00DD2C87" w:rsidP="00AF4E85">
      <w:pPr>
        <w:ind w:left="720"/>
        <w:rPr>
          <w:i/>
          <w:iCs/>
          <w:color w:val="548DD4" w:themeColor="accent4"/>
        </w:rPr>
      </w:pPr>
      <w:r w:rsidRPr="00A94068">
        <w:rPr>
          <w:color w:val="548DD4" w:themeColor="accent4"/>
        </w:rPr>
        <w:t>[</w:t>
      </w:r>
      <w:r w:rsidR="00E52E6F" w:rsidRPr="00905BCD">
        <w:rPr>
          <w:i/>
          <w:iCs/>
          <w:color w:val="548DD4" w:themeColor="accent4"/>
        </w:rPr>
        <w:t>If plans have different numbers for the functions listed below, plans should insert separate charts with the additional contact information.</w:t>
      </w:r>
      <w:r w:rsidRPr="00A94068">
        <w:rPr>
          <w:color w:val="548DD4" w:themeColor="accent4"/>
        </w:rPr>
        <w:t>]</w:t>
      </w:r>
    </w:p>
    <w:p w14:paraId="65DD50EB" w14:textId="571AA401" w:rsidR="00A95C3F" w:rsidRPr="00450824" w:rsidRDefault="0004771D" w:rsidP="00AF4E85">
      <w:pPr>
        <w:pStyle w:val="D-SNPFirstLevelBullet"/>
      </w:pPr>
      <w:r w:rsidRPr="00450824">
        <w:t>C</w:t>
      </w:r>
      <w:r w:rsidR="00A95C3F" w:rsidRPr="00450824">
        <w:t>overage decision</w:t>
      </w:r>
      <w:r w:rsidRPr="00450824">
        <w:t>s</w:t>
      </w:r>
      <w:r w:rsidR="00A95C3F" w:rsidRPr="00450824">
        <w:t xml:space="preserve"> about your </w:t>
      </w:r>
      <w:r w:rsidR="00EB441A" w:rsidRPr="00450824">
        <w:t>health care</w:t>
      </w:r>
    </w:p>
    <w:p w14:paraId="76762434" w14:textId="77777777" w:rsidR="00A95C3F" w:rsidRPr="00450824" w:rsidRDefault="00A95C3F" w:rsidP="00AF4E85">
      <w:pPr>
        <w:pStyle w:val="D-SNPSecondLevelBullet"/>
      </w:pPr>
      <w:r w:rsidRPr="00450824">
        <w:t xml:space="preserve">A coverage decision about your </w:t>
      </w:r>
      <w:r w:rsidR="00EB441A" w:rsidRPr="00450824">
        <w:t>health care</w:t>
      </w:r>
      <w:r w:rsidRPr="00450824">
        <w:t xml:space="preserve"> is a decision about:</w:t>
      </w:r>
    </w:p>
    <w:p w14:paraId="2D57E11E" w14:textId="6C7A8370" w:rsidR="00AD2FAD" w:rsidRPr="00450824" w:rsidRDefault="00330685" w:rsidP="00AF4E85">
      <w:pPr>
        <w:pStyle w:val="D-SNPThirdLevelBullet"/>
        <w:rPr>
          <w:szCs w:val="24"/>
        </w:rPr>
      </w:pPr>
      <w:r>
        <w:t>y</w:t>
      </w:r>
      <w:r w:rsidR="00A95C3F" w:rsidRPr="00450824">
        <w:t xml:space="preserve">our benefits and covered services </w:t>
      </w:r>
      <w:r w:rsidR="00A95C3F" w:rsidRPr="00450824">
        <w:rPr>
          <w:b/>
        </w:rPr>
        <w:t>or</w:t>
      </w:r>
    </w:p>
    <w:p w14:paraId="1F640A0D" w14:textId="7E505FDC" w:rsidR="00A95C3F" w:rsidRPr="00450824" w:rsidRDefault="00330685" w:rsidP="00AF4E85">
      <w:pPr>
        <w:pStyle w:val="D-SNPThirdLevelBullet"/>
        <w:rPr>
          <w:szCs w:val="24"/>
        </w:rPr>
      </w:pPr>
      <w:r>
        <w:t>t</w:t>
      </w:r>
      <w:r w:rsidR="00A95C3F" w:rsidRPr="00450824">
        <w:t xml:space="preserve">he amount we pay for your </w:t>
      </w:r>
      <w:r w:rsidR="0089775F" w:rsidRPr="00450824">
        <w:t xml:space="preserve">health </w:t>
      </w:r>
      <w:r w:rsidR="00A95C3F" w:rsidRPr="00450824">
        <w:t>services.</w:t>
      </w:r>
    </w:p>
    <w:p w14:paraId="5BE25981" w14:textId="77777777" w:rsidR="00A0283F" w:rsidRPr="00AF4E85" w:rsidRDefault="00120B2A" w:rsidP="00AF4E85">
      <w:pPr>
        <w:pStyle w:val="D-SNPSecondLevelBullet"/>
      </w:pPr>
      <w:r w:rsidRPr="00AF4E85">
        <w:t>C</w:t>
      </w:r>
      <w:r w:rsidR="00A95C3F" w:rsidRPr="00AF4E85">
        <w:t xml:space="preserve">all us if you have questions about a coverage decision about </w:t>
      </w:r>
      <w:r w:rsidR="000B6E30" w:rsidRPr="00AF4E85">
        <w:t xml:space="preserve">your </w:t>
      </w:r>
      <w:r w:rsidR="00EB441A" w:rsidRPr="00AF4E85">
        <w:t>health care</w:t>
      </w:r>
      <w:r w:rsidR="00A95C3F" w:rsidRPr="00AF4E85">
        <w:t>.</w:t>
      </w:r>
    </w:p>
    <w:p w14:paraId="1590A054" w14:textId="5ED8777D" w:rsidR="00A95C3F" w:rsidRPr="00450824" w:rsidRDefault="0004771D" w:rsidP="00AF4E85">
      <w:pPr>
        <w:pStyle w:val="D-SNPSecondLevelBullet"/>
      </w:pPr>
      <w:r w:rsidRPr="00450824">
        <w:t xml:space="preserve">To learn </w:t>
      </w:r>
      <w:r w:rsidR="00A95C3F" w:rsidRPr="00450824">
        <w:t xml:space="preserve">more </w:t>
      </w:r>
      <w:r w:rsidRPr="00450824">
        <w:t>about</w:t>
      </w:r>
      <w:r w:rsidR="00A95C3F" w:rsidRPr="00450824">
        <w:t xml:space="preserve"> coverage decisions</w:t>
      </w:r>
      <w:r w:rsidRPr="00450824">
        <w:t>,</w:t>
      </w:r>
      <w:r w:rsidR="00A95C3F" w:rsidRPr="00450824">
        <w:t xml:space="preserve"> </w:t>
      </w:r>
      <w:r w:rsidR="00C22379" w:rsidRPr="00450824">
        <w:t xml:space="preserve">refer to </w:t>
      </w:r>
      <w:r w:rsidR="00A95C3F" w:rsidRPr="0007044D">
        <w:rPr>
          <w:b/>
        </w:rPr>
        <w:t>Chapter 9</w:t>
      </w:r>
      <w:r w:rsidR="0007044D">
        <w:rPr>
          <w:b/>
        </w:rPr>
        <w:t xml:space="preserve"> </w:t>
      </w:r>
      <w:r w:rsidR="0007044D">
        <w:t xml:space="preserve">of </w:t>
      </w:r>
      <w:r w:rsidR="00D73396">
        <w:t xml:space="preserve">this </w:t>
      </w:r>
      <w:r w:rsidR="0007044D" w:rsidRPr="0007044D">
        <w:rPr>
          <w:i/>
        </w:rPr>
        <w:t>Member Handbook</w:t>
      </w:r>
      <w:r w:rsidR="00A95C3F" w:rsidRPr="00450824">
        <w:t>.</w:t>
      </w:r>
    </w:p>
    <w:p w14:paraId="686370A8" w14:textId="03FE3F18" w:rsidR="00A95C3F" w:rsidRPr="00450824" w:rsidRDefault="0004771D" w:rsidP="00AF4E85">
      <w:pPr>
        <w:pStyle w:val="D-SNPFirstLevelBullet"/>
      </w:pPr>
      <w:r w:rsidRPr="00450824">
        <w:lastRenderedPageBreak/>
        <w:t>A</w:t>
      </w:r>
      <w:r w:rsidR="00A95C3F" w:rsidRPr="00450824">
        <w:t>ppeal</w:t>
      </w:r>
      <w:r w:rsidRPr="00450824">
        <w:t>s</w:t>
      </w:r>
      <w:r w:rsidR="00A95C3F" w:rsidRPr="00450824">
        <w:t xml:space="preserve"> about your </w:t>
      </w:r>
      <w:r w:rsidR="00EB441A" w:rsidRPr="00450824">
        <w:t>health care</w:t>
      </w:r>
    </w:p>
    <w:p w14:paraId="49E5DB6F" w14:textId="13132D5A" w:rsidR="0066571D" w:rsidRPr="00450824" w:rsidRDefault="0066571D" w:rsidP="00AF4E85">
      <w:pPr>
        <w:pStyle w:val="D-SNPSecondLevelBullet"/>
      </w:pPr>
      <w:r w:rsidRPr="00450824">
        <w:t xml:space="preserve">An appeal is a formal way of asking us to review a decision we made </w:t>
      </w:r>
      <w:r w:rsidR="00393601" w:rsidRPr="00450824">
        <w:t>about</w:t>
      </w:r>
      <w:r w:rsidRPr="00450824">
        <w:t xml:space="preserve"> </w:t>
      </w:r>
      <w:r w:rsidR="00393601" w:rsidRPr="00450824">
        <w:t xml:space="preserve">your </w:t>
      </w:r>
      <w:r w:rsidR="000C2F02" w:rsidRPr="00450824">
        <w:t xml:space="preserve">coverage </w:t>
      </w:r>
      <w:r w:rsidR="00393601" w:rsidRPr="00450824">
        <w:t xml:space="preserve">and asking us to </w:t>
      </w:r>
      <w:r w:rsidRPr="00450824">
        <w:t>change it if you think we made a mistake</w:t>
      </w:r>
      <w:r w:rsidR="000D153E">
        <w:t xml:space="preserve"> or disagree with the decision</w:t>
      </w:r>
      <w:r w:rsidRPr="00450824">
        <w:t xml:space="preserve">. </w:t>
      </w:r>
    </w:p>
    <w:p w14:paraId="12201B93" w14:textId="371EF1AE" w:rsidR="00A95C3F" w:rsidRPr="00450824" w:rsidRDefault="0004771D" w:rsidP="00AF4E85">
      <w:pPr>
        <w:pStyle w:val="D-SNPSecondLevelBullet"/>
      </w:pPr>
      <w:r w:rsidRPr="00450824">
        <w:t xml:space="preserve">To learn </w:t>
      </w:r>
      <w:r w:rsidR="00A95C3F" w:rsidRPr="00450824">
        <w:t xml:space="preserve">more </w:t>
      </w:r>
      <w:r w:rsidRPr="00450824">
        <w:t>about</w:t>
      </w:r>
      <w:r w:rsidR="00A95C3F" w:rsidRPr="00450824">
        <w:t xml:space="preserve"> making an appeal, </w:t>
      </w:r>
      <w:r w:rsidR="00C22379" w:rsidRPr="00450824">
        <w:t xml:space="preserve">refer to </w:t>
      </w:r>
      <w:r w:rsidR="00A95C3F" w:rsidRPr="0007044D">
        <w:rPr>
          <w:b/>
        </w:rPr>
        <w:t>Chapter 9</w:t>
      </w:r>
      <w:r w:rsidR="003A29F4" w:rsidRPr="00450824">
        <w:t xml:space="preserve"> </w:t>
      </w:r>
      <w:r w:rsidR="0007044D">
        <w:t xml:space="preserve">of </w:t>
      </w:r>
      <w:r w:rsidR="00AA7F43">
        <w:t xml:space="preserve">this </w:t>
      </w:r>
      <w:r w:rsidR="0007044D" w:rsidRPr="0007044D">
        <w:rPr>
          <w:i/>
        </w:rPr>
        <w:t>Member Handbook</w:t>
      </w:r>
      <w:r w:rsidR="000D153E">
        <w:rPr>
          <w:i/>
        </w:rPr>
        <w:t xml:space="preserve"> </w:t>
      </w:r>
      <w:r w:rsidR="000D153E">
        <w:t>or contact Member Services</w:t>
      </w:r>
      <w:r w:rsidR="0007044D">
        <w:t>.</w:t>
      </w:r>
    </w:p>
    <w:p w14:paraId="74CE9F9B" w14:textId="77777777" w:rsidR="00A95C3F" w:rsidRPr="00450824" w:rsidRDefault="0004771D" w:rsidP="00AF4E85">
      <w:pPr>
        <w:pStyle w:val="D-SNPFirstLevelBullet"/>
      </w:pPr>
      <w:r w:rsidRPr="00450824">
        <w:t>C</w:t>
      </w:r>
      <w:r w:rsidR="00A95C3F" w:rsidRPr="00450824">
        <w:t>omplaint</w:t>
      </w:r>
      <w:r w:rsidRPr="00450824">
        <w:t>s</w:t>
      </w:r>
      <w:r w:rsidR="00A95C3F" w:rsidRPr="00450824">
        <w:t xml:space="preserve"> about your </w:t>
      </w:r>
      <w:r w:rsidR="00EB441A" w:rsidRPr="00450824">
        <w:t>health care</w:t>
      </w:r>
    </w:p>
    <w:p w14:paraId="35CDE8E8" w14:textId="65264F3F" w:rsidR="00A95C3F" w:rsidRPr="00450824" w:rsidRDefault="00A95C3F" w:rsidP="00AF4E85">
      <w:pPr>
        <w:pStyle w:val="D-SNPSecondLevelBullet"/>
      </w:pPr>
      <w:bookmarkStart w:id="18" w:name="_Hlk124238275"/>
      <w:r w:rsidRPr="00450824">
        <w:t xml:space="preserve">You can make a complaint about us or </w:t>
      </w:r>
      <w:r w:rsidR="000C2F02" w:rsidRPr="00450824">
        <w:t>any provider (including a non-</w:t>
      </w:r>
      <w:r w:rsidRPr="00450824">
        <w:t xml:space="preserve">network </w:t>
      </w:r>
      <w:r w:rsidR="000C2F02" w:rsidRPr="00450824">
        <w:t xml:space="preserve">or network </w:t>
      </w:r>
      <w:r w:rsidRPr="00450824">
        <w:t>provider</w:t>
      </w:r>
      <w:r w:rsidR="000C2F02" w:rsidRPr="00450824">
        <w:t>)</w:t>
      </w:r>
      <w:r w:rsidR="005C506B" w:rsidRPr="00450824">
        <w:t>.</w:t>
      </w:r>
      <w:r w:rsidRPr="00450824">
        <w:t xml:space="preserve"> </w:t>
      </w:r>
      <w:r w:rsidR="005E4E5D" w:rsidRPr="00450824">
        <w:t xml:space="preserve">A network provider is a provider who works with </w:t>
      </w:r>
      <w:r w:rsidR="00330685">
        <w:t>our plan</w:t>
      </w:r>
      <w:r w:rsidR="005E4E5D" w:rsidRPr="00450824">
        <w:t xml:space="preserve">. </w:t>
      </w:r>
      <w:r w:rsidR="00E52E6F" w:rsidRPr="00450824">
        <w:t>You can also make</w:t>
      </w:r>
      <w:r w:rsidRPr="00450824">
        <w:t xml:space="preserve"> a complaint </w:t>
      </w:r>
      <w:r w:rsidR="000B1470">
        <w:t>to</w:t>
      </w:r>
      <w:r w:rsidR="002B497C">
        <w:t xml:space="preserve"> </w:t>
      </w:r>
      <w:r w:rsidR="000B1470">
        <w:t>us</w:t>
      </w:r>
      <w:r w:rsidR="00001A30">
        <w:t xml:space="preserve"> </w:t>
      </w:r>
      <w:r w:rsidR="005E6693">
        <w:t xml:space="preserve">or to the </w:t>
      </w:r>
      <w:r w:rsidR="005E6693" w:rsidRPr="00450824">
        <w:t>Quality Improvement Organization</w:t>
      </w:r>
      <w:r w:rsidR="005E6693">
        <w:t xml:space="preserve"> </w:t>
      </w:r>
      <w:r w:rsidR="005E6693" w:rsidRPr="0056346E">
        <w:rPr>
          <w:color w:val="000000" w:themeColor="text1"/>
        </w:rPr>
        <w:t>(QIO)</w:t>
      </w:r>
      <w:r w:rsidR="005E6693">
        <w:rPr>
          <w:color w:val="000000" w:themeColor="text1"/>
        </w:rPr>
        <w:t xml:space="preserve"> </w:t>
      </w:r>
      <w:r w:rsidRPr="00450824">
        <w:t xml:space="preserve">about the quality of the care </w:t>
      </w:r>
      <w:r w:rsidR="000B1470">
        <w:t>you received</w:t>
      </w:r>
      <w:r w:rsidR="000C2F02" w:rsidRPr="00450824">
        <w:t xml:space="preserve"> (</w:t>
      </w:r>
      <w:r w:rsidR="00BD7DAD">
        <w:t xml:space="preserve">refer </w:t>
      </w:r>
      <w:r w:rsidR="00C22379" w:rsidRPr="00450824">
        <w:t xml:space="preserve">to </w:t>
      </w:r>
      <w:r w:rsidR="000C2F02" w:rsidRPr="0007044D">
        <w:rPr>
          <w:b/>
        </w:rPr>
        <w:t>Section</w:t>
      </w:r>
      <w:r w:rsidR="00CB5577">
        <w:rPr>
          <w:b/>
        </w:rPr>
        <w:t xml:space="preserve"> </w:t>
      </w:r>
      <w:r w:rsidR="000C2F02" w:rsidRPr="0007044D">
        <w:rPr>
          <w:b/>
        </w:rPr>
        <w:t>F</w:t>
      </w:r>
      <w:r w:rsidR="000C2F02" w:rsidRPr="00450824">
        <w:t xml:space="preserve"> </w:t>
      </w:r>
      <w:r w:rsidR="00DD2C87" w:rsidRPr="00A94068">
        <w:rPr>
          <w:color w:val="548DD4" w:themeColor="accent4"/>
        </w:rPr>
        <w:t>[</w:t>
      </w:r>
      <w:r w:rsidR="000C2F02" w:rsidRPr="002351F3">
        <w:rPr>
          <w:i/>
          <w:iCs/>
          <w:color w:val="548DD4" w:themeColor="accent4"/>
        </w:rPr>
        <w:t>insert reference, as applicable</w:t>
      </w:r>
      <w:r w:rsidR="00DD2C87" w:rsidRPr="00A94068">
        <w:rPr>
          <w:color w:val="548DD4" w:themeColor="accent4"/>
        </w:rPr>
        <w:t>]</w:t>
      </w:r>
      <w:r w:rsidR="000C2F02" w:rsidRPr="00450824">
        <w:t>)</w:t>
      </w:r>
      <w:r w:rsidRPr="00450824">
        <w:t>.</w:t>
      </w:r>
    </w:p>
    <w:bookmarkEnd w:id="18"/>
    <w:p w14:paraId="376CDFD4" w14:textId="165C1B68" w:rsidR="00976597" w:rsidRPr="00450824" w:rsidRDefault="00976597" w:rsidP="00AF4E85">
      <w:pPr>
        <w:pStyle w:val="D-SNPSecondLevelBullet"/>
      </w:pPr>
      <w:r w:rsidRPr="00450824">
        <w:t>You can call us and explain your complaint</w:t>
      </w:r>
      <w:r w:rsidR="00330685">
        <w:t xml:space="preserve"> at </w:t>
      </w:r>
      <w:r w:rsidR="00330685" w:rsidRPr="006A6999">
        <w:t>&lt;phone number&gt;</w:t>
      </w:r>
      <w:r w:rsidR="00330685">
        <w:t>.</w:t>
      </w:r>
    </w:p>
    <w:p w14:paraId="66D38FCB" w14:textId="5D31B6BF" w:rsidR="00A95C3F" w:rsidRPr="00450824" w:rsidRDefault="00A95C3F" w:rsidP="00AF4E85">
      <w:pPr>
        <w:pStyle w:val="D-SNPSecondLevelBullet"/>
      </w:pPr>
      <w:r w:rsidRPr="00450824">
        <w:t xml:space="preserve">If your complaint is about a coverage decision about your </w:t>
      </w:r>
      <w:r w:rsidR="00EB441A" w:rsidRPr="00450824">
        <w:t>health care</w:t>
      </w:r>
      <w:r w:rsidRPr="00450824">
        <w:t>, you can make an appeal (</w:t>
      </w:r>
      <w:r w:rsidR="00C22379" w:rsidRPr="00450824">
        <w:t xml:space="preserve">refer to </w:t>
      </w:r>
      <w:r w:rsidRPr="00450824">
        <w:t>the section above</w:t>
      </w:r>
      <w:r w:rsidR="003A29F4" w:rsidRPr="00450824">
        <w:t xml:space="preserve"> </w:t>
      </w:r>
      <w:r w:rsidR="00DD2C87" w:rsidRPr="00C4085F">
        <w:rPr>
          <w:color w:val="548DD4" w:themeColor="accent4"/>
        </w:rPr>
        <w:t>[</w:t>
      </w:r>
      <w:r w:rsidR="003A29F4" w:rsidRPr="00C4085F">
        <w:rPr>
          <w:i/>
          <w:iCs/>
          <w:color w:val="548DD4" w:themeColor="accent4"/>
        </w:rPr>
        <w:t xml:space="preserve">insert </w:t>
      </w:r>
      <w:r w:rsidR="00F60768" w:rsidRPr="00C4085F">
        <w:rPr>
          <w:i/>
          <w:iCs/>
          <w:color w:val="548DD4" w:themeColor="accent4"/>
        </w:rPr>
        <w:t>reference, as applicable</w:t>
      </w:r>
      <w:r w:rsidR="00DD2C87" w:rsidRPr="00C4085F">
        <w:rPr>
          <w:color w:val="548DD4" w:themeColor="accent4"/>
        </w:rPr>
        <w:t>]</w:t>
      </w:r>
      <w:r w:rsidRPr="00450824">
        <w:t>)</w:t>
      </w:r>
      <w:r w:rsidR="000C2F02" w:rsidRPr="00450824">
        <w:t>.</w:t>
      </w:r>
    </w:p>
    <w:p w14:paraId="5D405F66" w14:textId="67B4C735" w:rsidR="00A95C3F" w:rsidRPr="00450824" w:rsidRDefault="00C03175" w:rsidP="00AF4E85">
      <w:pPr>
        <w:pStyle w:val="D-SNPSecondLevelBullet"/>
        <w:rPr>
          <w:rFonts w:eastAsia="Arial" w:cs="Arial"/>
          <w:color w:val="000000" w:themeColor="text1"/>
        </w:rPr>
      </w:pPr>
      <w:r w:rsidRPr="00450824">
        <w:t xml:space="preserve">You can send a complaint about </w:t>
      </w:r>
      <w:r w:rsidR="00330685">
        <w:t>our plan</w:t>
      </w:r>
      <w:r w:rsidRPr="00450824">
        <w:t xml:space="preserve"> to Medicare. You can use an online form at </w:t>
      </w:r>
      <w:hyperlink r:id="rId11" w:history="1">
        <w:r w:rsidR="001432F1" w:rsidRPr="00450824">
          <w:rPr>
            <w:rStyle w:val="Hyperlink"/>
          </w:rPr>
          <w:t>www.medicare.gov/MedicareComplaintForm</w:t>
        </w:r>
        <w:r w:rsidR="001432F1" w:rsidRPr="00450824">
          <w:rPr>
            <w:rStyle w:val="Hyperlink"/>
          </w:rPr>
          <w:t>/</w:t>
        </w:r>
        <w:r w:rsidR="001432F1" w:rsidRPr="00450824">
          <w:rPr>
            <w:rStyle w:val="Hyperlink"/>
          </w:rPr>
          <w:t>home.aspx</w:t>
        </w:r>
      </w:hyperlink>
      <w:r w:rsidRPr="00450824">
        <w:t>.</w:t>
      </w:r>
      <w:r w:rsidR="00BC01F7" w:rsidRPr="00450824">
        <w:t xml:space="preserve"> </w:t>
      </w:r>
      <w:r w:rsidR="44BBA81E" w:rsidRPr="44BBA81E">
        <w:rPr>
          <w:rFonts w:eastAsia="Arial" w:cs="Arial"/>
        </w:rPr>
        <w:t>Or you can call 1-800-MEDICARE (1-800-633-4227) to ask for help.</w:t>
      </w:r>
      <w:r w:rsidR="44BBA81E" w:rsidRPr="44BBA81E">
        <w:t xml:space="preserve"> </w:t>
      </w:r>
    </w:p>
    <w:p w14:paraId="3F6BFC03" w14:textId="5D232F9C" w:rsidR="00A95C3F" w:rsidRPr="00450824" w:rsidRDefault="0004771D" w:rsidP="00AF4E85">
      <w:pPr>
        <w:pStyle w:val="D-SNPSecondLevelBullet"/>
      </w:pPr>
      <w:r w:rsidRPr="00450824">
        <w:t xml:space="preserve">To learn </w:t>
      </w:r>
      <w:r w:rsidR="00A95C3F" w:rsidRPr="00450824">
        <w:t xml:space="preserve">more </w:t>
      </w:r>
      <w:r w:rsidRPr="00450824">
        <w:t>about</w:t>
      </w:r>
      <w:r w:rsidR="00A95C3F" w:rsidRPr="00450824">
        <w:t xml:space="preserve"> making a complaint about your </w:t>
      </w:r>
      <w:r w:rsidR="00EB441A" w:rsidRPr="00450824">
        <w:t>health care</w:t>
      </w:r>
      <w:r w:rsidR="00A95C3F" w:rsidRPr="00450824">
        <w:t xml:space="preserve">, </w:t>
      </w:r>
      <w:r w:rsidR="00C22379" w:rsidRPr="00450824">
        <w:t xml:space="preserve">refer to </w:t>
      </w:r>
      <w:r w:rsidR="00A95C3F" w:rsidRPr="0007044D">
        <w:rPr>
          <w:b/>
        </w:rPr>
        <w:t>Chapter 9</w:t>
      </w:r>
      <w:r w:rsidR="0007044D">
        <w:t xml:space="preserve"> of </w:t>
      </w:r>
      <w:r w:rsidR="002373EF">
        <w:t>this</w:t>
      </w:r>
      <w:r w:rsidR="0074612C">
        <w:t xml:space="preserve"> </w:t>
      </w:r>
      <w:r w:rsidR="0007044D" w:rsidRPr="0007044D">
        <w:rPr>
          <w:i/>
        </w:rPr>
        <w:t>Member Handbook</w:t>
      </w:r>
      <w:r w:rsidR="00A95C3F" w:rsidRPr="00450824">
        <w:t>.</w:t>
      </w:r>
    </w:p>
    <w:p w14:paraId="2CAFCF90" w14:textId="77777777" w:rsidR="00A95C3F" w:rsidRPr="00450824" w:rsidRDefault="005C5C6F" w:rsidP="00AF4E85">
      <w:pPr>
        <w:pStyle w:val="D-SNPFirstLevelBullet"/>
      </w:pPr>
      <w:bookmarkStart w:id="19" w:name="_Toc339012464"/>
      <w:r w:rsidRPr="00450824">
        <w:t>C</w:t>
      </w:r>
      <w:r w:rsidR="00A95C3F" w:rsidRPr="00450824">
        <w:t>overage decision</w:t>
      </w:r>
      <w:r w:rsidRPr="00450824">
        <w:t>s</w:t>
      </w:r>
      <w:r w:rsidR="00A95C3F" w:rsidRPr="00450824">
        <w:t xml:space="preserve"> about your drugs</w:t>
      </w:r>
      <w:bookmarkEnd w:id="19"/>
    </w:p>
    <w:p w14:paraId="6FBAA44C" w14:textId="77777777" w:rsidR="00A95C3F" w:rsidRPr="00450824" w:rsidRDefault="00A95C3F" w:rsidP="00AF4E85">
      <w:pPr>
        <w:pStyle w:val="D-SNPSecondLevelBullet"/>
      </w:pPr>
      <w:r w:rsidRPr="00450824">
        <w:t>A coverage decision about your drugs is a decision about:</w:t>
      </w:r>
    </w:p>
    <w:p w14:paraId="663DE168" w14:textId="6CE8D5A1" w:rsidR="00A95C3F" w:rsidRPr="00450824" w:rsidRDefault="00330685" w:rsidP="00AF4E85">
      <w:pPr>
        <w:pStyle w:val="D-SNPThirdLevelBullet"/>
      </w:pPr>
      <w:r>
        <w:t>y</w:t>
      </w:r>
      <w:r w:rsidR="00A95C3F" w:rsidRPr="00450824">
        <w:t xml:space="preserve">our benefits and covered drugs </w:t>
      </w:r>
      <w:r w:rsidR="00A95C3F" w:rsidRPr="00450824">
        <w:rPr>
          <w:b/>
        </w:rPr>
        <w:t>or</w:t>
      </w:r>
    </w:p>
    <w:p w14:paraId="6EFD3EE6" w14:textId="77809A30" w:rsidR="00A95C3F" w:rsidRPr="00450824" w:rsidRDefault="00330685" w:rsidP="00AF4E85">
      <w:pPr>
        <w:pStyle w:val="D-SNPThirdLevelBullet"/>
      </w:pPr>
      <w:r>
        <w:t>t</w:t>
      </w:r>
      <w:r w:rsidR="00A95C3F" w:rsidRPr="00450824">
        <w:t>he amount we pay for your drugs.</w:t>
      </w:r>
    </w:p>
    <w:p w14:paraId="046301E2" w14:textId="06716726" w:rsidR="00B823B2" w:rsidRPr="00450824" w:rsidRDefault="009712C9" w:rsidP="00AF4E85">
      <w:pPr>
        <w:pStyle w:val="D-SNPSecondLevelBullet"/>
      </w:pPr>
      <w:r w:rsidRPr="00450824">
        <w:t xml:space="preserve">This applies to your </w:t>
      </w:r>
      <w:r w:rsidR="00C8711A">
        <w:t xml:space="preserve">Medicare </w:t>
      </w:r>
      <w:r w:rsidRPr="00450824">
        <w:t>Part D drugs</w:t>
      </w:r>
      <w:r w:rsidR="00A41547">
        <w:t xml:space="preserve">, Medical Assistance prescription drugs, and Medical Assistance over-the-counter (OTC) drugs. </w:t>
      </w:r>
      <w:r w:rsidR="00DD2C87" w:rsidRPr="005A1B61">
        <w:rPr>
          <w:color w:val="548DD4" w:themeColor="accent4"/>
        </w:rPr>
        <w:t>[</w:t>
      </w:r>
      <w:r w:rsidR="00FF13DD" w:rsidRPr="005A1B61">
        <w:rPr>
          <w:i/>
          <w:iCs/>
          <w:color w:val="548DD4" w:themeColor="accent4"/>
        </w:rPr>
        <w:t xml:space="preserve">insert </w:t>
      </w:r>
      <w:r w:rsidR="000D153E" w:rsidRPr="005A1B61">
        <w:rPr>
          <w:i/>
          <w:iCs/>
          <w:color w:val="548DD4" w:themeColor="accent4"/>
        </w:rPr>
        <w:t>if applicable</w:t>
      </w:r>
      <w:r w:rsidR="00C8711A" w:rsidRPr="005A1B61">
        <w:rPr>
          <w:i/>
          <w:iCs/>
          <w:color w:val="548DD4" w:themeColor="accent4"/>
        </w:rPr>
        <w:t>,</w:t>
      </w:r>
      <w:r w:rsidR="000D153E" w:rsidRPr="005A1B61">
        <w:rPr>
          <w:i/>
          <w:iCs/>
          <w:color w:val="548DD4" w:themeColor="accent4"/>
        </w:rPr>
        <w:t xml:space="preserve"> </w:t>
      </w:r>
      <w:r w:rsidR="00C8711A" w:rsidRPr="005A1B61">
        <w:rPr>
          <w:i/>
          <w:iCs/>
          <w:color w:val="548DD4" w:themeColor="accent4"/>
        </w:rPr>
        <w:t xml:space="preserve">and </w:t>
      </w:r>
      <w:r w:rsidR="00FF13DD" w:rsidRPr="005A1B61">
        <w:rPr>
          <w:i/>
          <w:iCs/>
          <w:color w:val="548DD4" w:themeColor="accent4"/>
        </w:rPr>
        <w:t xml:space="preserve">name of </w:t>
      </w:r>
      <w:r w:rsidR="004E3F15">
        <w:rPr>
          <w:i/>
          <w:iCs/>
          <w:color w:val="548DD4" w:themeColor="accent4"/>
        </w:rPr>
        <w:t xml:space="preserve">Medical Assistance </w:t>
      </w:r>
      <w:r w:rsidR="00FF13DD" w:rsidRPr="005A1B61">
        <w:rPr>
          <w:i/>
          <w:iCs/>
          <w:color w:val="548DD4" w:themeColor="accent4"/>
        </w:rPr>
        <w:t>program</w:t>
      </w:r>
      <w:r w:rsidR="00C8711A" w:rsidRPr="005A1B61">
        <w:rPr>
          <w:i/>
          <w:iCs/>
          <w:color w:val="548DD4" w:themeColor="accent4"/>
        </w:rPr>
        <w:t xml:space="preserve"> </w:t>
      </w:r>
      <w:r w:rsidRPr="005A1B61">
        <w:rPr>
          <w:i/>
          <w:iCs/>
          <w:color w:val="548DD4" w:themeColor="accent4"/>
        </w:rPr>
        <w:t>prescription drugs and</w:t>
      </w:r>
      <w:r w:rsidR="00FF13DD" w:rsidRPr="005A1B61">
        <w:rPr>
          <w:i/>
          <w:iCs/>
          <w:color w:val="548DD4" w:themeColor="accent4"/>
        </w:rPr>
        <w:t xml:space="preserve"> </w:t>
      </w:r>
      <w:r w:rsidRPr="005A1B61">
        <w:rPr>
          <w:i/>
          <w:iCs/>
          <w:color w:val="548DD4" w:themeColor="accent4"/>
        </w:rPr>
        <w:t>over-the-counter drugs</w:t>
      </w:r>
      <w:r w:rsidR="00DD2C87" w:rsidRPr="005A1B61">
        <w:rPr>
          <w:color w:val="548DD4" w:themeColor="accent4"/>
        </w:rPr>
        <w:t>]</w:t>
      </w:r>
      <w:r w:rsidRPr="00450824">
        <w:t>.</w:t>
      </w:r>
    </w:p>
    <w:p w14:paraId="654BE62F" w14:textId="4DC2015A" w:rsidR="00A95C3F" w:rsidRPr="00450824" w:rsidRDefault="00A95C3F" w:rsidP="00AF4E85">
      <w:pPr>
        <w:pStyle w:val="D-SNPSecondLevelBullet"/>
      </w:pPr>
      <w:r w:rsidRPr="00450824">
        <w:t xml:space="preserve">For more on coverage decisions about your prescription </w:t>
      </w:r>
      <w:r w:rsidR="007E5254" w:rsidRPr="00450824">
        <w:t>drugs</w:t>
      </w:r>
      <w:r w:rsidR="002F3C4B" w:rsidRPr="00450824">
        <w:t>,</w:t>
      </w:r>
      <w:r w:rsidRPr="00450824">
        <w:t xml:space="preserve"> </w:t>
      </w:r>
      <w:r w:rsidR="00C22379" w:rsidRPr="00450824">
        <w:t xml:space="preserve">refer to </w:t>
      </w:r>
      <w:r w:rsidRPr="0007044D">
        <w:rPr>
          <w:b/>
        </w:rPr>
        <w:t>Chapter 9</w:t>
      </w:r>
      <w:r w:rsidR="003A29F4" w:rsidRPr="00450824">
        <w:t xml:space="preserve"> </w:t>
      </w:r>
      <w:r w:rsidR="0007044D">
        <w:t xml:space="preserve">of </w:t>
      </w:r>
      <w:r w:rsidR="008A3B2C">
        <w:t>this</w:t>
      </w:r>
      <w:r w:rsidR="0007044D">
        <w:t xml:space="preserve"> </w:t>
      </w:r>
      <w:r w:rsidR="0007044D" w:rsidRPr="00E01B36">
        <w:rPr>
          <w:i/>
        </w:rPr>
        <w:t>Member Handbook</w:t>
      </w:r>
      <w:r w:rsidR="0007044D">
        <w:t>.</w:t>
      </w:r>
    </w:p>
    <w:p w14:paraId="2BCA83EC" w14:textId="77777777" w:rsidR="00A95C3F" w:rsidRPr="00450824" w:rsidRDefault="005C5C6F" w:rsidP="009613D2">
      <w:pPr>
        <w:pStyle w:val="D-SNPFirstLevelBullet"/>
      </w:pPr>
      <w:bookmarkStart w:id="20" w:name="_Toc339012465"/>
      <w:r w:rsidRPr="00450824">
        <w:t>A</w:t>
      </w:r>
      <w:r w:rsidR="00A95C3F" w:rsidRPr="00450824">
        <w:t>ppeal</w:t>
      </w:r>
      <w:r w:rsidRPr="00450824">
        <w:t>s</w:t>
      </w:r>
      <w:r w:rsidR="00A95C3F" w:rsidRPr="00450824">
        <w:t xml:space="preserve"> about your drugs</w:t>
      </w:r>
      <w:bookmarkEnd w:id="20"/>
    </w:p>
    <w:p w14:paraId="1333CF53" w14:textId="77777777" w:rsidR="00B823B2" w:rsidRPr="00450824" w:rsidRDefault="00A95C3F" w:rsidP="009613D2">
      <w:pPr>
        <w:pStyle w:val="D-SNPSecondLevelBullet"/>
      </w:pPr>
      <w:r w:rsidRPr="00450824">
        <w:lastRenderedPageBreak/>
        <w:t xml:space="preserve">An appeal is a way </w:t>
      </w:r>
      <w:r w:rsidR="001C4592" w:rsidRPr="00450824">
        <w:t xml:space="preserve">to </w:t>
      </w:r>
      <w:r w:rsidRPr="00450824">
        <w:t>ask us to change a coverage decision.</w:t>
      </w:r>
    </w:p>
    <w:p w14:paraId="76716832" w14:textId="652CED6E" w:rsidR="00BB3A45" w:rsidRPr="00450824" w:rsidRDefault="00A95C3F" w:rsidP="009613D2">
      <w:pPr>
        <w:pStyle w:val="D-SNPSecondLevelBullet"/>
      </w:pPr>
      <w:r w:rsidRPr="00450824">
        <w:t xml:space="preserve">For more on making an appeal about your prescription drugs, </w:t>
      </w:r>
      <w:r w:rsidR="00C22379" w:rsidRPr="00450824">
        <w:t xml:space="preserve">refer to </w:t>
      </w:r>
      <w:r w:rsidRPr="00E01B36">
        <w:rPr>
          <w:b/>
        </w:rPr>
        <w:t>Chapter 9</w:t>
      </w:r>
      <w:r w:rsidR="003A29F4" w:rsidRPr="00450824">
        <w:t xml:space="preserve"> </w:t>
      </w:r>
      <w:r w:rsidR="00E01B36" w:rsidRPr="00E01B36">
        <w:t xml:space="preserve">of </w:t>
      </w:r>
      <w:r w:rsidR="00DF3114">
        <w:t>this</w:t>
      </w:r>
      <w:r w:rsidR="00E01B36" w:rsidRPr="00E01B36">
        <w:t xml:space="preserve"> </w:t>
      </w:r>
      <w:r w:rsidR="00E01B36" w:rsidRPr="009D3ED2">
        <w:rPr>
          <w:i/>
          <w:iCs/>
        </w:rPr>
        <w:t>Member Handbook</w:t>
      </w:r>
      <w:r w:rsidRPr="00E01B36">
        <w:t>.</w:t>
      </w:r>
    </w:p>
    <w:p w14:paraId="77B73E7F" w14:textId="77777777" w:rsidR="00A95C3F" w:rsidRPr="00450824" w:rsidRDefault="005C5C6F" w:rsidP="00F50CBC">
      <w:pPr>
        <w:pStyle w:val="D-SNPFirstLevelBullet"/>
      </w:pPr>
      <w:bookmarkStart w:id="21" w:name="_Toc339012466"/>
      <w:r w:rsidRPr="00450824">
        <w:t>C</w:t>
      </w:r>
      <w:r w:rsidR="00A95C3F" w:rsidRPr="00450824">
        <w:t>omplaint</w:t>
      </w:r>
      <w:r w:rsidRPr="00450824">
        <w:t>s</w:t>
      </w:r>
      <w:r w:rsidR="00A95C3F" w:rsidRPr="00450824">
        <w:t xml:space="preserve"> about your drugs</w:t>
      </w:r>
      <w:bookmarkEnd w:id="21"/>
    </w:p>
    <w:p w14:paraId="4BE5838D" w14:textId="77777777" w:rsidR="00A95C3F" w:rsidRPr="00450824" w:rsidRDefault="00A95C3F" w:rsidP="00F50CBC">
      <w:pPr>
        <w:pStyle w:val="D-SNPSecondLevelBullet"/>
      </w:pPr>
      <w:r w:rsidRPr="00450824">
        <w:t xml:space="preserve">You can make a complaint about us or </w:t>
      </w:r>
      <w:r w:rsidR="000C2F02" w:rsidRPr="00450824">
        <w:t>any</w:t>
      </w:r>
      <w:r w:rsidRPr="00450824">
        <w:t xml:space="preserve"> pharmac</w:t>
      </w:r>
      <w:r w:rsidR="000C2F02" w:rsidRPr="00450824">
        <w:t>y</w:t>
      </w:r>
      <w:r w:rsidR="001C4592" w:rsidRPr="00450824">
        <w:t>.</w:t>
      </w:r>
      <w:r w:rsidRPr="00450824">
        <w:t xml:space="preserve"> </w:t>
      </w:r>
      <w:r w:rsidR="001C4592" w:rsidRPr="00450824">
        <w:t xml:space="preserve">This </w:t>
      </w:r>
      <w:r w:rsidRPr="00450824">
        <w:t>includ</w:t>
      </w:r>
      <w:r w:rsidR="001C4592" w:rsidRPr="00450824">
        <w:t>es</w:t>
      </w:r>
      <w:r w:rsidRPr="00450824">
        <w:t xml:space="preserve"> a complaint about your prescription drugs.</w:t>
      </w:r>
    </w:p>
    <w:p w14:paraId="3EF483FA" w14:textId="2A82BF0E" w:rsidR="00A95C3F" w:rsidRPr="00450824" w:rsidRDefault="00A95C3F" w:rsidP="00F50CBC">
      <w:pPr>
        <w:pStyle w:val="D-SNPSecondLevelBullet"/>
      </w:pPr>
      <w:r w:rsidRPr="00450824">
        <w:t>If your complaint is about a coverage decision about your prescription drugs, you can make an appeal. (</w:t>
      </w:r>
      <w:r w:rsidR="00C22379" w:rsidRPr="00450824">
        <w:t xml:space="preserve">Refer to </w:t>
      </w:r>
      <w:r w:rsidRPr="00450824">
        <w:t>the section above</w:t>
      </w:r>
      <w:r w:rsidR="00F60768" w:rsidRPr="00450824">
        <w:t xml:space="preserve"> </w:t>
      </w:r>
      <w:r w:rsidR="00DD2C87" w:rsidRPr="00F73495">
        <w:rPr>
          <w:color w:val="548DD4" w:themeColor="accent4"/>
        </w:rPr>
        <w:t>[</w:t>
      </w:r>
      <w:r w:rsidR="00F60768" w:rsidRPr="00F73495">
        <w:rPr>
          <w:i/>
          <w:iCs/>
          <w:color w:val="548DD4" w:themeColor="accent4"/>
        </w:rPr>
        <w:t>insert reference, as applicable</w:t>
      </w:r>
      <w:r w:rsidR="00DD2C87" w:rsidRPr="00F73495">
        <w:rPr>
          <w:color w:val="548DD4" w:themeColor="accent4"/>
        </w:rPr>
        <w:t>]</w:t>
      </w:r>
      <w:r w:rsidRPr="00450824">
        <w:t>.)</w:t>
      </w:r>
    </w:p>
    <w:p w14:paraId="4577D9CC" w14:textId="3CC08890" w:rsidR="00C03175" w:rsidRPr="00450824" w:rsidRDefault="00C03175" w:rsidP="00F50CBC">
      <w:pPr>
        <w:pStyle w:val="D-SNPSecondLevelBullet"/>
      </w:pPr>
      <w:r w:rsidRPr="00450824">
        <w:t xml:space="preserve">You can send a complaint about </w:t>
      </w:r>
      <w:r w:rsidR="004E1767">
        <w:t>our plan</w:t>
      </w:r>
      <w:r w:rsidRPr="00450824">
        <w:t xml:space="preserve"> to Medicare. </w:t>
      </w:r>
      <w:r w:rsidR="00DA7C0C" w:rsidRPr="00450824">
        <w:t xml:space="preserve">You can use an online </w:t>
      </w:r>
      <w:r w:rsidRPr="00450824">
        <w:t xml:space="preserve">form at </w:t>
      </w:r>
      <w:hyperlink r:id="rId12" w:history="1">
        <w:r w:rsidR="001432F1" w:rsidRPr="00450824">
          <w:rPr>
            <w:rStyle w:val="Hyperlink"/>
          </w:rPr>
          <w:t>www.medicare.gov/M</w:t>
        </w:r>
        <w:r w:rsidR="001432F1" w:rsidRPr="00450824">
          <w:rPr>
            <w:rStyle w:val="Hyperlink"/>
          </w:rPr>
          <w:t>e</w:t>
        </w:r>
        <w:r w:rsidR="001432F1" w:rsidRPr="00450824">
          <w:rPr>
            <w:rStyle w:val="Hyperlink"/>
          </w:rPr>
          <w:t>dicareComplaintForm/home.aspx</w:t>
        </w:r>
      </w:hyperlink>
      <w:r w:rsidRPr="00450824">
        <w:t>. Or you can call 1-800-MEDICARE (</w:t>
      </w:r>
      <w:r w:rsidRPr="00450824">
        <w:rPr>
          <w:snapToGrid w:val="0"/>
        </w:rPr>
        <w:t>1-800-633-4227)</w:t>
      </w:r>
      <w:r w:rsidRPr="00450824">
        <w:t xml:space="preserve"> to ask for help.</w:t>
      </w:r>
    </w:p>
    <w:p w14:paraId="21EB47FE" w14:textId="36E33216" w:rsidR="00BB3A45" w:rsidRPr="00450824" w:rsidRDefault="00A95C3F" w:rsidP="00F50CBC">
      <w:pPr>
        <w:pStyle w:val="D-SNPSecondLevelBullet"/>
      </w:pPr>
      <w:r w:rsidRPr="00450824">
        <w:t xml:space="preserve">For more on making a complaint about your prescription drugs, </w:t>
      </w:r>
      <w:r w:rsidR="00C22379" w:rsidRPr="00450824">
        <w:t xml:space="preserve">refer to </w:t>
      </w:r>
      <w:r w:rsidRPr="00E01B36">
        <w:rPr>
          <w:b/>
        </w:rPr>
        <w:t>Chapter 9</w:t>
      </w:r>
      <w:r w:rsidR="00E01B36">
        <w:t xml:space="preserve"> of</w:t>
      </w:r>
      <w:r w:rsidR="00DF3114">
        <w:t xml:space="preserve"> this</w:t>
      </w:r>
      <w:r w:rsidR="00E01B36">
        <w:t xml:space="preserve"> </w:t>
      </w:r>
      <w:r w:rsidR="00E01B36" w:rsidRPr="00E01B36">
        <w:rPr>
          <w:i/>
        </w:rPr>
        <w:t>Member Handbook</w:t>
      </w:r>
      <w:r w:rsidR="00E01B36">
        <w:t>.</w:t>
      </w:r>
    </w:p>
    <w:p w14:paraId="5A35AFCB" w14:textId="35312AFE" w:rsidR="00A95C3F" w:rsidRDefault="005C5C6F" w:rsidP="00F50CBC">
      <w:pPr>
        <w:pStyle w:val="D-SNPFirstLevelBullet"/>
      </w:pPr>
      <w:bookmarkStart w:id="22" w:name="_Toc339012467"/>
      <w:r w:rsidRPr="00450824">
        <w:t>Payment</w:t>
      </w:r>
      <w:r w:rsidR="00A95C3F" w:rsidRPr="00450824">
        <w:t xml:space="preserve"> for </w:t>
      </w:r>
      <w:r w:rsidR="00EB441A" w:rsidRPr="00450824">
        <w:t>health care</w:t>
      </w:r>
      <w:r w:rsidR="00A95C3F" w:rsidRPr="00450824">
        <w:t xml:space="preserve"> or drug</w:t>
      </w:r>
      <w:r w:rsidR="00610F16" w:rsidRPr="00450824">
        <w:t xml:space="preserve">s </w:t>
      </w:r>
      <w:r w:rsidR="00A95C3F" w:rsidRPr="00450824">
        <w:t>you already paid for</w:t>
      </w:r>
      <w:bookmarkEnd w:id="22"/>
      <w:r w:rsidR="00351BC1">
        <w:t xml:space="preserve"> </w:t>
      </w:r>
    </w:p>
    <w:p w14:paraId="53C998CC" w14:textId="0792FF8F" w:rsidR="00043B0D" w:rsidRDefault="00DD2C87" w:rsidP="00043B0D">
      <w:pPr>
        <w:ind w:left="720"/>
        <w:rPr>
          <w:color w:val="548DD4" w:themeColor="accent4"/>
        </w:rPr>
      </w:pPr>
      <w:r w:rsidRPr="00C010AB">
        <w:rPr>
          <w:color w:val="548DD4" w:themeColor="accent4"/>
        </w:rPr>
        <w:t>[</w:t>
      </w:r>
      <w:r w:rsidR="00351BC1" w:rsidRPr="00C010AB">
        <w:rPr>
          <w:i/>
          <w:iCs/>
          <w:color w:val="548DD4" w:themeColor="accent4"/>
        </w:rPr>
        <w:t>Plans with an arrangement with the state may add language to reflect that the organization is not allowed to reimburse members for Medicaid-covered benefits.</w:t>
      </w:r>
      <w:r w:rsidRPr="00C010AB">
        <w:rPr>
          <w:color w:val="548DD4" w:themeColor="accent4"/>
        </w:rPr>
        <w:t>]</w:t>
      </w:r>
    </w:p>
    <w:p w14:paraId="2D525C67" w14:textId="239143DA" w:rsidR="00043B0D" w:rsidRPr="00043B0D" w:rsidRDefault="00043B0D" w:rsidP="00043B0D">
      <w:pPr>
        <w:pStyle w:val="D-SNPSecondLevelBullet"/>
      </w:pPr>
      <w:r>
        <w:rPr>
          <w:rFonts w:cs="Arial"/>
          <w:color w:val="000000"/>
        </w:rPr>
        <w:t>We do not allow &lt;plan name&gt; providers to bill you for services. We pay our providers directly, and we protect you from any charges. The exception is if you pay for Medicare Part D prescription drugs. If you paid for a service that you think we should have covered, contact Member Services at the phone number printed at the bottom of this page.</w:t>
      </w:r>
    </w:p>
    <w:p w14:paraId="6CD1CB67" w14:textId="74287A56" w:rsidR="00A95C3F" w:rsidRPr="00450824" w:rsidRDefault="00A95C3F" w:rsidP="00F50CBC">
      <w:pPr>
        <w:pStyle w:val="D-SNPSecondLevelBullet"/>
      </w:pPr>
      <w:r w:rsidRPr="00450824">
        <w:t xml:space="preserve">For </w:t>
      </w:r>
      <w:r w:rsidR="00A65C12" w:rsidRPr="00450824">
        <w:t>more on how</w:t>
      </w:r>
      <w:r w:rsidRPr="00450824">
        <w:t xml:space="preserve"> to ask us to pay you back</w:t>
      </w:r>
      <w:r w:rsidR="00A65C12" w:rsidRPr="00450824">
        <w:t>,</w:t>
      </w:r>
      <w:r w:rsidRPr="00450824">
        <w:t xml:space="preserve"> or to pay a bill you </w:t>
      </w:r>
      <w:r w:rsidR="00404EA5" w:rsidRPr="00450824">
        <w:t>got</w:t>
      </w:r>
      <w:r w:rsidRPr="00450824">
        <w:t xml:space="preserve">, </w:t>
      </w:r>
      <w:r w:rsidR="00C22379" w:rsidRPr="00450824">
        <w:t xml:space="preserve">refer to </w:t>
      </w:r>
      <w:r w:rsidRPr="00E01B36">
        <w:rPr>
          <w:b/>
        </w:rPr>
        <w:t xml:space="preserve">Chapter </w:t>
      </w:r>
      <w:r w:rsidR="00E01B36" w:rsidRPr="00E01B36">
        <w:rPr>
          <w:b/>
        </w:rPr>
        <w:t>7</w:t>
      </w:r>
      <w:r w:rsidR="00E01B36">
        <w:t xml:space="preserve"> of </w:t>
      </w:r>
      <w:r w:rsidR="00DA3071">
        <w:t>this</w:t>
      </w:r>
      <w:r w:rsidR="00E01B36">
        <w:t xml:space="preserve"> </w:t>
      </w:r>
      <w:r w:rsidR="00E01B36" w:rsidRPr="00E01B36">
        <w:rPr>
          <w:i/>
        </w:rPr>
        <w:t>Member Handbook</w:t>
      </w:r>
      <w:r w:rsidR="00E01B36">
        <w:t>.</w:t>
      </w:r>
    </w:p>
    <w:p w14:paraId="38AF5673" w14:textId="67BAC09A" w:rsidR="00E01B36" w:rsidRDefault="00A95C3F" w:rsidP="00F50CBC">
      <w:pPr>
        <w:pStyle w:val="D-SNPSecondLevelBullet"/>
        <w:rPr>
          <w:i/>
        </w:rPr>
      </w:pPr>
      <w:r w:rsidRPr="00450824">
        <w:t xml:space="preserve">If you </w:t>
      </w:r>
      <w:r w:rsidR="00A65C12" w:rsidRPr="00450824">
        <w:t xml:space="preserve">ask us </w:t>
      </w:r>
      <w:r w:rsidRPr="00450824">
        <w:t xml:space="preserve">to pay a bill and we deny any part of your request, you can appeal our decision. </w:t>
      </w:r>
      <w:r w:rsidR="00C22379" w:rsidRPr="00450824">
        <w:t xml:space="preserve">Refer to </w:t>
      </w:r>
      <w:r w:rsidRPr="00E01B36">
        <w:rPr>
          <w:b/>
        </w:rPr>
        <w:t>Chapter 9</w:t>
      </w:r>
      <w:r w:rsidR="003A29F4" w:rsidRPr="00E01B36">
        <w:t xml:space="preserve"> </w:t>
      </w:r>
      <w:r w:rsidR="00E01B36" w:rsidRPr="00E01B36">
        <w:t>of</w:t>
      </w:r>
      <w:r w:rsidR="00DA3071">
        <w:t xml:space="preserve"> this</w:t>
      </w:r>
      <w:r w:rsidR="00E01B36" w:rsidRPr="00E01B36">
        <w:t xml:space="preserve"> </w:t>
      </w:r>
      <w:r w:rsidR="00E01B36" w:rsidRPr="009D3ED2">
        <w:rPr>
          <w:i/>
          <w:iCs/>
        </w:rPr>
        <w:t>Member Handbook</w:t>
      </w:r>
      <w:r w:rsidR="00E01B36" w:rsidRPr="00E01B36">
        <w:t>.</w:t>
      </w:r>
    </w:p>
    <w:p w14:paraId="10ADA46E" w14:textId="0F29A7B5" w:rsidR="00727C93" w:rsidRPr="00450824" w:rsidRDefault="00E01B36" w:rsidP="00E01B36">
      <w:pPr>
        <w:spacing w:after="0" w:line="240" w:lineRule="auto"/>
      </w:pPr>
      <w:r>
        <w:br w:type="page"/>
      </w:r>
    </w:p>
    <w:p w14:paraId="39943F63" w14:textId="5E0DF4FE" w:rsidR="00AC4EE3" w:rsidRPr="00F50CBC" w:rsidRDefault="003409AE" w:rsidP="00F50CBC">
      <w:pPr>
        <w:pStyle w:val="Heading1"/>
      </w:pPr>
      <w:bookmarkStart w:id="23" w:name="_Toc347496085"/>
      <w:bookmarkStart w:id="24" w:name="_Toc347496294"/>
      <w:bookmarkStart w:id="25" w:name="_Toc244666451"/>
      <w:bookmarkStart w:id="26" w:name="_Toc169503428"/>
      <w:r w:rsidRPr="00F50CBC">
        <w:lastRenderedPageBreak/>
        <w:t>Y</w:t>
      </w:r>
      <w:r w:rsidR="00AC4EE3" w:rsidRPr="00F50CBC">
        <w:t>our</w:t>
      </w:r>
      <w:r w:rsidR="00D26782" w:rsidRPr="00F50CBC">
        <w:t xml:space="preserve"> Care C</w:t>
      </w:r>
      <w:r w:rsidR="00AC4EE3" w:rsidRPr="00F50CBC">
        <w:t>oordinator</w:t>
      </w:r>
      <w:bookmarkEnd w:id="23"/>
      <w:bookmarkEnd w:id="24"/>
      <w:bookmarkEnd w:id="25"/>
      <w:bookmarkEnd w:id="26"/>
    </w:p>
    <w:p w14:paraId="075088FE" w14:textId="7C34DC17" w:rsidR="009C068D" w:rsidRPr="00C564F3" w:rsidRDefault="00DD2C87" w:rsidP="00F50CBC">
      <w:pPr>
        <w:rPr>
          <w:color w:val="548DD4" w:themeColor="accent4"/>
        </w:rPr>
      </w:pPr>
      <w:r w:rsidRPr="00C564F3">
        <w:rPr>
          <w:color w:val="548DD4" w:themeColor="accent4"/>
        </w:rPr>
        <w:t>[</w:t>
      </w:r>
      <w:r w:rsidR="00AC4EE3" w:rsidRPr="00C564F3">
        <w:rPr>
          <w:i/>
          <w:iCs/>
          <w:color w:val="548DD4" w:themeColor="accent4"/>
        </w:rPr>
        <w:t>Plans should include information explaining what a care coordinator is, how members can get a care coordinator, how they can contact the care coordinator, and how they can change their care coordinator.</w:t>
      </w:r>
      <w:r w:rsidR="000D153E" w:rsidRPr="00C564F3">
        <w:rPr>
          <w:i/>
          <w:iCs/>
          <w:color w:val="548DD4" w:themeColor="accent4"/>
        </w:rPr>
        <w:t xml:space="preserve"> Plans can modify this section as appropriate.</w:t>
      </w:r>
      <w:r w:rsidRPr="00C564F3">
        <w:rPr>
          <w:color w:val="548DD4" w:themeColor="accent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6"/>
        <w:gridCol w:w="7834"/>
      </w:tblGrid>
      <w:tr w:rsidR="00A5087A" w:rsidRPr="00450824" w14:paraId="18A0BA2B" w14:textId="77777777" w:rsidTr="004A4540">
        <w:trPr>
          <w:cantSplit/>
          <w:trHeight w:val="105"/>
          <w:tblHeader/>
        </w:trPr>
        <w:tc>
          <w:tcPr>
            <w:tcW w:w="1756" w:type="dxa"/>
            <w:tcBorders>
              <w:top w:val="nil"/>
              <w:left w:val="nil"/>
              <w:bottom w:val="single" w:sz="8" w:space="0" w:color="FFFFFF"/>
            </w:tcBorders>
            <w:shd w:val="clear" w:color="auto" w:fill="auto"/>
            <w:tcMar>
              <w:left w:w="216" w:type="dxa"/>
              <w:right w:w="115" w:type="dxa"/>
            </w:tcMar>
          </w:tcPr>
          <w:p w14:paraId="41B72C8A" w14:textId="5D52E07B" w:rsidR="00A5087A" w:rsidRPr="00450824" w:rsidRDefault="00A5087A" w:rsidP="00A5087A">
            <w:pPr>
              <w:pStyle w:val="Tabletextbold"/>
              <w:spacing w:before="0" w:after="0" w:line="60" w:lineRule="exact"/>
              <w:ind w:right="0"/>
              <w:rPr>
                <w:sz w:val="6"/>
                <w:szCs w:val="6"/>
              </w:rPr>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2B348360" w14:textId="77777777" w:rsidR="00A5087A" w:rsidRPr="00450824" w:rsidRDefault="00A5087A" w:rsidP="00A5087A">
            <w:pPr>
              <w:pStyle w:val="Tabletext"/>
              <w:spacing w:before="0" w:after="0" w:line="60" w:lineRule="exact"/>
              <w:ind w:left="0" w:right="0"/>
              <w:rPr>
                <w:i/>
                <w:sz w:val="6"/>
                <w:szCs w:val="6"/>
              </w:rPr>
            </w:pPr>
          </w:p>
        </w:tc>
      </w:tr>
      <w:tr w:rsidR="009C068D" w:rsidRPr="00450824" w14:paraId="4B606A2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3023B6F1" w14:textId="3D04AD04" w:rsidR="009C068D" w:rsidRPr="00450824" w:rsidRDefault="009C068D" w:rsidP="00BC01F7">
            <w:pPr>
              <w:pStyle w:val="Tabletextbold"/>
            </w:pPr>
            <w:r w:rsidRPr="00450824">
              <w:t>CALL</w:t>
            </w:r>
          </w:p>
        </w:tc>
        <w:tc>
          <w:tcPr>
            <w:tcW w:w="7834" w:type="dxa"/>
            <w:tcBorders>
              <w:top w:val="single" w:sz="4" w:space="0" w:color="auto"/>
              <w:bottom w:val="single" w:sz="4" w:space="0" w:color="auto"/>
              <w:right w:val="single" w:sz="4" w:space="0" w:color="auto"/>
            </w:tcBorders>
          </w:tcPr>
          <w:p w14:paraId="652DFF0F" w14:textId="417BCAAA" w:rsidR="009C068D" w:rsidRPr="00450824" w:rsidRDefault="009C068D" w:rsidP="00BC01F7">
            <w:pPr>
              <w:pStyle w:val="Tabletext"/>
            </w:pPr>
            <w:r w:rsidRPr="006A6999">
              <w:t>&lt;Phone number(s)&gt;</w:t>
            </w:r>
            <w:r w:rsidR="00BE17D7" w:rsidRPr="00810323">
              <w:t>.</w:t>
            </w:r>
            <w:r w:rsidRPr="00450824">
              <w:t xml:space="preserve"> This call is free.</w:t>
            </w:r>
          </w:p>
          <w:p w14:paraId="309ED58A" w14:textId="1116E426" w:rsidR="009C068D" w:rsidRPr="00573B15" w:rsidRDefault="009C068D" w:rsidP="00BC01F7">
            <w:pPr>
              <w:pStyle w:val="Tabletext"/>
              <w:rPr>
                <w:i/>
                <w:color w:val="548DD4" w:themeColor="accent4"/>
              </w:rPr>
            </w:pPr>
            <w:r w:rsidRPr="006A6999">
              <w:t>&lt;</w:t>
            </w:r>
            <w:r w:rsidRPr="00E80252">
              <w:t xml:space="preserve">Days and hours of operation&gt; </w:t>
            </w:r>
            <w:r w:rsidR="00DD2C87" w:rsidRPr="00573B15">
              <w:rPr>
                <w:color w:val="548DD4" w:themeColor="accent4"/>
              </w:rPr>
              <w:t>[</w:t>
            </w:r>
            <w:r w:rsidRPr="00573B15">
              <w:rPr>
                <w:i/>
                <w:iCs/>
                <w:color w:val="548DD4" w:themeColor="accent4"/>
              </w:rPr>
              <w:t>Include information on the use of alternative technologies.</w:t>
            </w:r>
            <w:r w:rsidR="00DD2C87" w:rsidRPr="00573B15">
              <w:rPr>
                <w:color w:val="548DD4" w:themeColor="accent4"/>
              </w:rPr>
              <w:t>]</w:t>
            </w:r>
          </w:p>
          <w:p w14:paraId="5872E8F8" w14:textId="77777777" w:rsidR="009C068D" w:rsidRPr="00450824" w:rsidRDefault="009C068D" w:rsidP="00BC01F7">
            <w:pPr>
              <w:pStyle w:val="Tabletext"/>
            </w:pPr>
            <w:r w:rsidRPr="00450824">
              <w:t>We have free interpreter services for people who do not speak English.</w:t>
            </w:r>
          </w:p>
        </w:tc>
      </w:tr>
      <w:tr w:rsidR="009C068D" w:rsidRPr="00450824" w14:paraId="21B31890"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CD44D61" w14:textId="77777777" w:rsidR="009C068D" w:rsidRPr="00450824" w:rsidRDefault="009C068D" w:rsidP="00BC01F7">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7A95078" w14:textId="451ABF6A" w:rsidR="009C068D" w:rsidRPr="00450824" w:rsidRDefault="009C068D" w:rsidP="00BC01F7">
            <w:pPr>
              <w:pStyle w:val="Tabletext"/>
            </w:pPr>
            <w:r w:rsidRPr="00E80252">
              <w:t>&lt;TTY phone number&gt;</w:t>
            </w:r>
            <w:r w:rsidR="00BE17D7" w:rsidRPr="00810323">
              <w:t>.</w:t>
            </w:r>
            <w:r w:rsidRPr="00450824">
              <w:t xml:space="preserve"> This call is </w:t>
            </w:r>
            <w:r w:rsidR="00DD2C87" w:rsidRPr="00573B15">
              <w:rPr>
                <w:color w:val="548DD4" w:themeColor="accent4"/>
              </w:rPr>
              <w:t>[</w:t>
            </w:r>
            <w:r w:rsidRPr="00573B15">
              <w:rPr>
                <w:i/>
                <w:iCs/>
                <w:color w:val="548DD4" w:themeColor="accent4"/>
              </w:rPr>
              <w:t>insert if applicable:</w:t>
            </w:r>
            <w:r w:rsidRPr="00573B15">
              <w:rPr>
                <w:color w:val="548DD4" w:themeColor="accent4"/>
              </w:rPr>
              <w:t xml:space="preserve"> not</w:t>
            </w:r>
            <w:r w:rsidR="00DD2C87" w:rsidRPr="00573B15">
              <w:rPr>
                <w:color w:val="548DD4" w:themeColor="accent4"/>
              </w:rPr>
              <w:t>]</w:t>
            </w:r>
            <w:r w:rsidRPr="00450824">
              <w:t xml:space="preserve"> free. </w:t>
            </w:r>
          </w:p>
          <w:p w14:paraId="0580B0FD" w14:textId="650DE093" w:rsidR="009C068D" w:rsidRPr="00450824" w:rsidRDefault="00DD2C87" w:rsidP="00BC01F7">
            <w:pPr>
              <w:pStyle w:val="Tabletext"/>
              <w:rPr>
                <w:i/>
              </w:rPr>
            </w:pPr>
            <w:r w:rsidRPr="00573B15">
              <w:rPr>
                <w:color w:val="548DD4" w:themeColor="accent4"/>
              </w:rPr>
              <w:t>[</w:t>
            </w:r>
            <w:r w:rsidR="009C068D" w:rsidRPr="00573B15">
              <w:rPr>
                <w:i/>
                <w:iCs/>
                <w:color w:val="548DD4" w:themeColor="accent4"/>
              </w:rPr>
              <w:t>Insert if the plan uses a direct TTY number:</w:t>
            </w:r>
            <w:r w:rsidR="009C068D" w:rsidRPr="00573B15">
              <w:rPr>
                <w:color w:val="548DD4" w:themeColor="accent4"/>
              </w:rPr>
              <w:t xml:space="preserve"> This number is for people who have </w:t>
            </w:r>
            <w:r w:rsidR="00CA249C" w:rsidRPr="00573B15">
              <w:rPr>
                <w:color w:val="548DD4" w:themeColor="accent4"/>
              </w:rPr>
              <w:t xml:space="preserve">difficulty with </w:t>
            </w:r>
            <w:r w:rsidR="009C068D" w:rsidRPr="00573B15">
              <w:rPr>
                <w:color w:val="548DD4" w:themeColor="accent4"/>
              </w:rPr>
              <w:t>hearing or speaking. You must have special telephone equipment to call it.</w:t>
            </w:r>
            <w:r w:rsidRPr="00573B15">
              <w:rPr>
                <w:color w:val="548DD4" w:themeColor="accent4"/>
              </w:rPr>
              <w:t>]</w:t>
            </w:r>
            <w:r w:rsidR="009C068D" w:rsidRPr="00573B15">
              <w:rPr>
                <w:color w:val="548DD4" w:themeColor="accent4"/>
              </w:rPr>
              <w:t xml:space="preserve"> </w:t>
            </w:r>
          </w:p>
          <w:p w14:paraId="35127F86" w14:textId="77777777" w:rsidR="009C068D" w:rsidRPr="00810323" w:rsidRDefault="009C068D" w:rsidP="00BC01F7">
            <w:pPr>
              <w:pStyle w:val="Tabletext"/>
              <w:rPr>
                <w:i/>
              </w:rPr>
            </w:pPr>
            <w:r w:rsidRPr="00E80252">
              <w:t>&lt;Days and hours of operation&gt;</w:t>
            </w:r>
          </w:p>
        </w:tc>
      </w:tr>
      <w:tr w:rsidR="00BC01F7" w:rsidRPr="00450824" w14:paraId="4700EE5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EC220D4" w14:textId="77777777" w:rsidR="00BC01F7" w:rsidRPr="00450824" w:rsidRDefault="00BC01F7" w:rsidP="00BC01F7">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28726106" w14:textId="06D2F6E9" w:rsidR="00BC01F7" w:rsidRPr="00450824" w:rsidRDefault="00DD2C87" w:rsidP="000C55DF">
            <w:pPr>
              <w:pStyle w:val="Tabletext"/>
            </w:pPr>
            <w:r w:rsidRPr="00573B15">
              <w:rPr>
                <w:color w:val="548DD4" w:themeColor="accent4"/>
              </w:rPr>
              <w:t>[</w:t>
            </w:r>
            <w:r w:rsidR="00BC01F7" w:rsidRPr="00573B15">
              <w:rPr>
                <w:i/>
                <w:iCs/>
                <w:color w:val="548DD4" w:themeColor="accent4"/>
              </w:rPr>
              <w:t>Fax number is optional</w:t>
            </w:r>
            <w:r w:rsidR="00BC01F7" w:rsidRPr="00573B15">
              <w:rPr>
                <w:color w:val="548DD4" w:themeColor="accent4"/>
              </w:rPr>
              <w:t>.</w:t>
            </w:r>
            <w:r w:rsidRPr="00573B15">
              <w:rPr>
                <w:color w:val="548DD4" w:themeColor="accent4"/>
              </w:rPr>
              <w:t>]</w:t>
            </w:r>
          </w:p>
        </w:tc>
      </w:tr>
      <w:tr w:rsidR="00BC01F7" w:rsidRPr="00450824" w14:paraId="3F8FACF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9C413D7" w14:textId="77777777" w:rsidR="00BC01F7" w:rsidRPr="00450824" w:rsidRDefault="00BC01F7" w:rsidP="00BC01F7">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4239D43B" w14:textId="77777777" w:rsidR="00BC01F7" w:rsidRPr="00810323" w:rsidRDefault="00BC01F7" w:rsidP="000C55DF">
            <w:pPr>
              <w:pStyle w:val="Tabletext"/>
              <w:rPr>
                <w:i/>
              </w:rPr>
            </w:pPr>
            <w:r w:rsidRPr="00E80252">
              <w:t>&lt;Mailing address&gt;</w:t>
            </w:r>
          </w:p>
        </w:tc>
      </w:tr>
      <w:tr w:rsidR="00BC01F7" w:rsidRPr="00450824" w14:paraId="1C35AF76"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5EAFE76" w14:textId="77777777" w:rsidR="00BC01F7" w:rsidRPr="00450824" w:rsidRDefault="00BC01F7" w:rsidP="00BC01F7">
            <w:pPr>
              <w:pStyle w:val="Tabletextbold"/>
            </w:pPr>
            <w:r w:rsidRPr="00450824">
              <w:t>EMAIL</w:t>
            </w:r>
          </w:p>
        </w:tc>
        <w:tc>
          <w:tcPr>
            <w:tcW w:w="7834" w:type="dxa"/>
            <w:tcBorders>
              <w:top w:val="single" w:sz="4" w:space="0" w:color="auto"/>
              <w:bottom w:val="single" w:sz="4" w:space="0" w:color="auto"/>
              <w:right w:val="single" w:sz="4" w:space="0" w:color="auto"/>
            </w:tcBorders>
          </w:tcPr>
          <w:p w14:paraId="2330A4F9" w14:textId="3318972B" w:rsidR="00BC01F7" w:rsidRPr="00450824" w:rsidRDefault="00DD2C87" w:rsidP="000C55DF">
            <w:pPr>
              <w:pStyle w:val="Tabletext"/>
            </w:pPr>
            <w:r w:rsidRPr="000610E0">
              <w:rPr>
                <w:color w:val="548DD4" w:themeColor="accent4"/>
              </w:rPr>
              <w:t>[</w:t>
            </w:r>
            <w:r w:rsidR="00BC01F7" w:rsidRPr="005962C8">
              <w:rPr>
                <w:i/>
                <w:iCs/>
                <w:color w:val="548DD4" w:themeColor="accent4"/>
              </w:rPr>
              <w:t>Email address is optional</w:t>
            </w:r>
            <w:r w:rsidR="00BC01F7" w:rsidRPr="000610E0">
              <w:rPr>
                <w:color w:val="548DD4" w:themeColor="accent4"/>
              </w:rPr>
              <w:t>.</w:t>
            </w:r>
            <w:r w:rsidRPr="000610E0">
              <w:rPr>
                <w:color w:val="548DD4" w:themeColor="accent4"/>
              </w:rPr>
              <w:t>]</w:t>
            </w:r>
          </w:p>
        </w:tc>
      </w:tr>
      <w:tr w:rsidR="00BC01F7" w:rsidRPr="00450824" w14:paraId="3B834AF0"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529914E3" w14:textId="77777777" w:rsidR="00BC01F7" w:rsidRPr="00450824" w:rsidRDefault="00BC01F7" w:rsidP="00BC01F7">
            <w:pPr>
              <w:pStyle w:val="Tabletextbold"/>
            </w:pPr>
            <w:r w:rsidRPr="00450824">
              <w:t>WEBSITE</w:t>
            </w:r>
          </w:p>
        </w:tc>
        <w:tc>
          <w:tcPr>
            <w:tcW w:w="7834" w:type="dxa"/>
            <w:tcBorders>
              <w:top w:val="single" w:sz="4" w:space="0" w:color="auto"/>
              <w:bottom w:val="single" w:sz="4" w:space="0" w:color="auto"/>
              <w:right w:val="single" w:sz="4" w:space="0" w:color="auto"/>
            </w:tcBorders>
          </w:tcPr>
          <w:p w14:paraId="55C32C32" w14:textId="3885E2A8" w:rsidR="00BC01F7" w:rsidRPr="00450824" w:rsidRDefault="00DD2C87" w:rsidP="000C55DF">
            <w:pPr>
              <w:pStyle w:val="Tabletext"/>
            </w:pPr>
            <w:r w:rsidRPr="005962C8">
              <w:rPr>
                <w:color w:val="548DD4" w:themeColor="accent4"/>
              </w:rPr>
              <w:t>[</w:t>
            </w:r>
            <w:r w:rsidR="00BC01F7" w:rsidRPr="005962C8">
              <w:rPr>
                <w:i/>
                <w:iCs/>
                <w:color w:val="548DD4" w:themeColor="accent4"/>
              </w:rPr>
              <w:t>Web address is optional</w:t>
            </w:r>
            <w:r w:rsidR="00BC01F7" w:rsidRPr="005962C8">
              <w:rPr>
                <w:color w:val="548DD4" w:themeColor="accent4"/>
              </w:rPr>
              <w:t>.</w:t>
            </w:r>
            <w:r w:rsidRPr="005962C8">
              <w:rPr>
                <w:color w:val="548DD4" w:themeColor="accent4"/>
              </w:rPr>
              <w:t>]</w:t>
            </w:r>
          </w:p>
        </w:tc>
      </w:tr>
    </w:tbl>
    <w:p w14:paraId="36DEABAF" w14:textId="77777777" w:rsidR="000362E6" w:rsidRPr="00450824" w:rsidRDefault="000362E6" w:rsidP="00EB1EA8">
      <w:pPr>
        <w:pStyle w:val="NoSpacing"/>
      </w:pPr>
    </w:p>
    <w:p w14:paraId="176D31E4" w14:textId="1B48297F" w:rsidR="00BB3A45" w:rsidRPr="009C5D28" w:rsidRDefault="009C5D28" w:rsidP="00F50CBC">
      <w:bookmarkStart w:id="27" w:name="_Toc244666452"/>
      <w:r>
        <w:t>C</w:t>
      </w:r>
      <w:r w:rsidR="00BB3A45" w:rsidRPr="009C5D28">
        <w:t xml:space="preserve">ontact your </w:t>
      </w:r>
      <w:r w:rsidR="00327211" w:rsidRPr="009C5D28">
        <w:t>c</w:t>
      </w:r>
      <w:r w:rsidR="00BB3A45" w:rsidRPr="009C5D28">
        <w:t xml:space="preserve">are </w:t>
      </w:r>
      <w:r w:rsidR="00327211" w:rsidRPr="009C5D28">
        <w:t>c</w:t>
      </w:r>
      <w:r w:rsidR="00BB3A45" w:rsidRPr="009C5D28">
        <w:t>oordinato</w:t>
      </w:r>
      <w:bookmarkEnd w:id="27"/>
      <w:r w:rsidR="00714841" w:rsidRPr="009C5D28">
        <w:t>r</w:t>
      </w:r>
      <w:r>
        <w:t xml:space="preserve"> to get help with:</w:t>
      </w:r>
    </w:p>
    <w:p w14:paraId="531FBF16" w14:textId="463191B4" w:rsidR="00BB3A45" w:rsidRPr="00450824" w:rsidRDefault="00874E19" w:rsidP="00F50CBC">
      <w:pPr>
        <w:pStyle w:val="D-SNPFirstLevelBullet"/>
      </w:pPr>
      <w:r>
        <w:t>q</w:t>
      </w:r>
      <w:r w:rsidR="00BB3A45" w:rsidRPr="00450824">
        <w:t>uestions about your health care</w:t>
      </w:r>
    </w:p>
    <w:p w14:paraId="03F27EDF" w14:textId="76AF88D9" w:rsidR="001D72FA" w:rsidRPr="00450824" w:rsidRDefault="00874E19" w:rsidP="00F50CBC">
      <w:pPr>
        <w:pStyle w:val="D-SNPFirstLevelBullet"/>
      </w:pPr>
      <w:r>
        <w:t>q</w:t>
      </w:r>
      <w:r w:rsidR="00BB3A45" w:rsidRPr="00450824">
        <w:t xml:space="preserve">uestions about getting </w:t>
      </w:r>
      <w:r w:rsidR="00852E24" w:rsidRPr="00450824">
        <w:t xml:space="preserve">behavioral health </w:t>
      </w:r>
      <w:r w:rsidR="00F400F5" w:rsidRPr="00450824">
        <w:t>(mental health and substance use disorder) services</w:t>
      </w:r>
      <w:r w:rsidR="00852E24" w:rsidRPr="00450824">
        <w:t xml:space="preserve"> </w:t>
      </w:r>
    </w:p>
    <w:p w14:paraId="3F0F6E6F" w14:textId="7751BFB2" w:rsidR="00C32A2F" w:rsidRPr="00EF604D" w:rsidRDefault="00874E19" w:rsidP="00F50CBC">
      <w:pPr>
        <w:pStyle w:val="D-SNPFirstLevelBullet"/>
        <w:rPr>
          <w:rFonts w:cs="Arial"/>
          <w:i/>
        </w:rPr>
      </w:pPr>
      <w:r>
        <w:t>q</w:t>
      </w:r>
      <w:r w:rsidR="001D72FA" w:rsidRPr="00450824">
        <w:t xml:space="preserve">uestions about </w:t>
      </w:r>
      <w:r w:rsidR="00BB3A45" w:rsidRPr="00450824">
        <w:t>transportation</w:t>
      </w:r>
    </w:p>
    <w:p w14:paraId="49BB373D" w14:textId="02A9110E" w:rsidR="00A9587C" w:rsidRDefault="001C2423" w:rsidP="003179EF">
      <w:pPr>
        <w:pStyle w:val="D-SNPFirstLevelBullet"/>
        <w:rPr>
          <w:i/>
          <w:color w:val="548DD4" w:themeColor="accent4"/>
        </w:rPr>
      </w:pPr>
      <w:r w:rsidRPr="002C5B9A">
        <w:rPr>
          <w:color w:val="548DD4" w:themeColor="accent4"/>
        </w:rPr>
        <w:t>[</w:t>
      </w:r>
      <w:r w:rsidRPr="002C5B9A">
        <w:rPr>
          <w:i/>
          <w:iCs/>
          <w:color w:val="548DD4" w:themeColor="accent4"/>
        </w:rPr>
        <w:t>Plans should include long-term services and supports and insert information describing LTSS coverage as applicable.</w:t>
      </w:r>
      <w:r w:rsidRPr="002C5B9A">
        <w:rPr>
          <w:color w:val="548DD4" w:themeColor="accent4"/>
        </w:rPr>
        <w:t xml:space="preserve">] </w:t>
      </w:r>
    </w:p>
    <w:p w14:paraId="33D174B4" w14:textId="77777777" w:rsidR="003179EF" w:rsidRDefault="003179EF" w:rsidP="003179EF">
      <w:pPr>
        <w:pStyle w:val="D-SNPFirstLevelBullet"/>
        <w:numPr>
          <w:ilvl w:val="0"/>
          <w:numId w:val="0"/>
        </w:numPr>
        <w:ind w:left="720" w:hanging="360"/>
        <w:rPr>
          <w:rStyle w:val="DeltaViewDeletion"/>
          <w:rFonts w:cs="Arial"/>
          <w:strike w:val="0"/>
          <w:color w:val="auto"/>
          <w:w w:val="0"/>
          <w:szCs w:val="24"/>
        </w:rPr>
      </w:pPr>
      <w:bookmarkStart w:id="28" w:name="_DV_C64"/>
      <w:r w:rsidRPr="00824382">
        <w:rPr>
          <w:rStyle w:val="DeltaViewDeletion"/>
          <w:rFonts w:cs="Arial"/>
          <w:strike w:val="0"/>
          <w:color w:val="auto"/>
          <w:w w:val="0"/>
          <w:szCs w:val="24"/>
        </w:rPr>
        <w:t>[</w:t>
      </w:r>
      <w:r w:rsidRPr="00824382">
        <w:rPr>
          <w:rStyle w:val="DeltaViewDeletion"/>
          <w:rFonts w:cs="Arial"/>
          <w:i/>
          <w:strike w:val="0"/>
          <w:color w:val="auto"/>
          <w:w w:val="0"/>
          <w:szCs w:val="24"/>
        </w:rPr>
        <w:t>Insert for MSHO</w:t>
      </w:r>
      <w:r w:rsidRPr="00824382">
        <w:rPr>
          <w:rStyle w:val="DeltaViewDeletion"/>
          <w:rFonts w:cs="Arial"/>
          <w:strike w:val="0"/>
          <w:color w:val="auto"/>
          <w:w w:val="0"/>
          <w:szCs w:val="24"/>
        </w:rPr>
        <w:t>: questions about Long-Term Services and Support (LTSS)]</w:t>
      </w:r>
      <w:bookmarkStart w:id="29" w:name="_DV_C66"/>
      <w:bookmarkEnd w:id="28"/>
    </w:p>
    <w:p w14:paraId="43B0F874" w14:textId="1F221095" w:rsidR="003179EF" w:rsidRPr="003179EF" w:rsidRDefault="003179EF" w:rsidP="003179EF">
      <w:pPr>
        <w:pStyle w:val="D-SNPFirstLevelBullet"/>
        <w:rPr>
          <w:w w:val="0"/>
        </w:rPr>
      </w:pPr>
      <w:r w:rsidRPr="00B63823">
        <w:rPr>
          <w:rStyle w:val="DeltaViewDeletion"/>
          <w:rFonts w:cs="Arial"/>
          <w:strike w:val="0"/>
          <w:color w:val="auto"/>
          <w:w w:val="0"/>
          <w:szCs w:val="24"/>
        </w:rPr>
        <w:t xml:space="preserve">You must have a Long-Term Care </w:t>
      </w:r>
      <w:r>
        <w:rPr>
          <w:rStyle w:val="DeltaViewDeletion"/>
          <w:rFonts w:cs="Arial"/>
          <w:strike w:val="0"/>
          <w:color w:val="auto"/>
          <w:w w:val="0"/>
          <w:szCs w:val="24"/>
        </w:rPr>
        <w:t xml:space="preserve">Consultation </w:t>
      </w:r>
      <w:r w:rsidRPr="00B63823">
        <w:rPr>
          <w:rStyle w:val="DeltaViewDeletion"/>
          <w:rFonts w:cs="Arial"/>
          <w:strike w:val="0"/>
          <w:color w:val="auto"/>
          <w:w w:val="0"/>
          <w:szCs w:val="24"/>
        </w:rPr>
        <w:t xml:space="preserve">(LTCC) done and be found to be eligible to get additional services or support. You can ask to have this </w:t>
      </w:r>
      <w:r w:rsidRPr="00B63823">
        <w:rPr>
          <w:rStyle w:val="DeltaViewDeletion"/>
          <w:rFonts w:cs="Arial"/>
          <w:strike w:val="0"/>
          <w:color w:val="auto"/>
          <w:w w:val="0"/>
          <w:szCs w:val="24"/>
        </w:rPr>
        <w:lastRenderedPageBreak/>
        <w:t>assessment in your home, apartment, facility where you live, or another agreed-upon location.</w:t>
      </w:r>
      <w:bookmarkEnd w:id="29"/>
    </w:p>
    <w:p w14:paraId="2D00701F" w14:textId="47D5D8EC" w:rsidR="00C4085F" w:rsidRDefault="00DD2C87" w:rsidP="00F50CBC">
      <w:pPr>
        <w:pStyle w:val="D-SNPFirstLevelBullet"/>
        <w:rPr>
          <w:color w:val="548DD4" w:themeColor="accent4"/>
        </w:rPr>
      </w:pPr>
      <w:r w:rsidRPr="002C5B9A">
        <w:rPr>
          <w:color w:val="548DD4" w:themeColor="accent4"/>
        </w:rPr>
        <w:t>[</w:t>
      </w:r>
      <w:r w:rsidR="002B0567" w:rsidRPr="002C5B9A">
        <w:rPr>
          <w:i/>
          <w:iCs/>
          <w:color w:val="548DD4" w:themeColor="accent4"/>
        </w:rPr>
        <w:t>Plans may insert bullets noting additional areas that care coordinators can provide assistance with.</w:t>
      </w:r>
      <w:r w:rsidRPr="002C5B9A">
        <w:rPr>
          <w:color w:val="548DD4" w:themeColor="accent4"/>
        </w:rPr>
        <w:t>]</w:t>
      </w:r>
    </w:p>
    <w:p w14:paraId="44A34D36" w14:textId="47E7311B" w:rsidR="00283C70" w:rsidRPr="002C5B9A" w:rsidRDefault="00C4085F" w:rsidP="00C4085F">
      <w:pPr>
        <w:spacing w:after="0" w:line="240" w:lineRule="auto"/>
        <w:rPr>
          <w:color w:val="548DD4" w:themeColor="accent4"/>
        </w:rPr>
      </w:pPr>
      <w:r>
        <w:rPr>
          <w:color w:val="548DD4" w:themeColor="accent4"/>
        </w:rPr>
        <w:br w:type="page"/>
      </w:r>
    </w:p>
    <w:p w14:paraId="71A5037C" w14:textId="46A4B295" w:rsidR="00D04576" w:rsidRPr="00F50CBC" w:rsidRDefault="00F1165E" w:rsidP="00F50CBC">
      <w:pPr>
        <w:pStyle w:val="Heading1"/>
      </w:pPr>
      <w:bookmarkStart w:id="30" w:name="_Toc102565225"/>
      <w:bookmarkStart w:id="31" w:name="_Toc102565350"/>
      <w:bookmarkStart w:id="32" w:name="_Toc102565403"/>
      <w:bookmarkStart w:id="33" w:name="_Toc102566728"/>
      <w:bookmarkStart w:id="34" w:name="_Toc102565226"/>
      <w:bookmarkStart w:id="35" w:name="_Toc102565351"/>
      <w:bookmarkStart w:id="36" w:name="_Toc102565404"/>
      <w:bookmarkStart w:id="37" w:name="_Toc102566729"/>
      <w:bookmarkStart w:id="38" w:name="_Toc102565240"/>
      <w:bookmarkStart w:id="39" w:name="_Toc102565365"/>
      <w:bookmarkStart w:id="40" w:name="_Toc102565418"/>
      <w:bookmarkStart w:id="41" w:name="_Toc102566743"/>
      <w:bookmarkStart w:id="42" w:name="_Toc102565241"/>
      <w:bookmarkStart w:id="43" w:name="_Toc102565366"/>
      <w:bookmarkStart w:id="44" w:name="_Toc102565419"/>
      <w:bookmarkStart w:id="45" w:name="_Toc102566744"/>
      <w:bookmarkStart w:id="46" w:name="_Toc102565242"/>
      <w:bookmarkStart w:id="47" w:name="_Toc102565367"/>
      <w:bookmarkStart w:id="48" w:name="_Toc102565420"/>
      <w:bookmarkStart w:id="49" w:name="_Toc102566745"/>
      <w:bookmarkStart w:id="50" w:name="_Toc102565256"/>
      <w:bookmarkStart w:id="51" w:name="_Toc102565381"/>
      <w:bookmarkStart w:id="52" w:name="_Toc102565434"/>
      <w:bookmarkStart w:id="53" w:name="_Toc102566759"/>
      <w:bookmarkStart w:id="54" w:name="_Toc102565257"/>
      <w:bookmarkStart w:id="55" w:name="_Toc102565382"/>
      <w:bookmarkStart w:id="56" w:name="_Toc102565435"/>
      <w:bookmarkStart w:id="57" w:name="_Toc102566760"/>
      <w:bookmarkStart w:id="58" w:name="_Toc102565259"/>
      <w:bookmarkStart w:id="59" w:name="_Toc102565384"/>
      <w:bookmarkStart w:id="60" w:name="_Toc102565437"/>
      <w:bookmarkStart w:id="61" w:name="_Toc102566762"/>
      <w:bookmarkStart w:id="62" w:name="_Toc102565260"/>
      <w:bookmarkStart w:id="63" w:name="_Toc102565385"/>
      <w:bookmarkStart w:id="64" w:name="_Toc102565438"/>
      <w:bookmarkStart w:id="65" w:name="_Toc102566763"/>
      <w:bookmarkStart w:id="66" w:name="_Toc102565261"/>
      <w:bookmarkStart w:id="67" w:name="_Toc102565386"/>
      <w:bookmarkStart w:id="68" w:name="_Toc102565439"/>
      <w:bookmarkStart w:id="69" w:name="_Toc102566764"/>
      <w:bookmarkStart w:id="70" w:name="_Toc169503429"/>
      <w:bookmarkStart w:id="71" w:name="_Toc347496297"/>
      <w:bookmarkStart w:id="72" w:name="_Toc244666457"/>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lastRenderedPageBreak/>
        <w:t>Senior LinkAg</w:t>
      </w:r>
      <w:r w:rsidRPr="009D3ED2">
        <w:t>e</w:t>
      </w:r>
      <w:r w:rsidRPr="009D3ED2">
        <w:rPr>
          <w:rStyle w:val="DeltaViewDeletion"/>
          <w:rFonts w:eastAsia="Times New Roman"/>
          <w:strike w:val="0"/>
          <w:color w:val="auto"/>
          <w:w w:val="0"/>
          <w:vertAlign w:val="superscript"/>
        </w:rPr>
        <w:t>®</w:t>
      </w:r>
      <w:bookmarkEnd w:id="70"/>
      <w:r w:rsidRPr="009D3ED2">
        <w:rPr>
          <w:rStyle w:val="DeltaViewDeletion"/>
          <w:rFonts w:eastAsia="Times New Roman"/>
          <w:strike w:val="0"/>
          <w:color w:val="auto"/>
          <w:w w:val="0"/>
        </w:rPr>
        <w:t xml:space="preserve"> </w:t>
      </w:r>
      <w:bookmarkEnd w:id="71"/>
      <w:bookmarkEnd w:id="72"/>
    </w:p>
    <w:p w14:paraId="625A0C8F" w14:textId="22940EBB" w:rsidR="00C5144A" w:rsidRPr="00C5144A" w:rsidRDefault="00B84340" w:rsidP="00F50CBC">
      <w:r w:rsidRPr="00450824">
        <w:t xml:space="preserve">The </w:t>
      </w:r>
      <w:r w:rsidR="00AC06D0">
        <w:t xml:space="preserve">State Health Insurance Assistance Program (SHIP) </w:t>
      </w:r>
      <w:r w:rsidRPr="00450824">
        <w:t xml:space="preserve">gives free health insurance counseling to people with </w:t>
      </w:r>
      <w:r w:rsidR="00976597" w:rsidRPr="00450824">
        <w:t>Medicare</w:t>
      </w:r>
      <w:r w:rsidRPr="00450824">
        <w:t xml:space="preserve">. </w:t>
      </w:r>
      <w:r w:rsidR="00C5144A" w:rsidRPr="00C5144A">
        <w:t xml:space="preserve">In </w:t>
      </w:r>
      <w:r w:rsidR="00080ACD">
        <w:t>Minnesota</w:t>
      </w:r>
      <w:r w:rsidR="00C5144A" w:rsidRPr="00C5144A">
        <w:t xml:space="preserve">, the SHIP is called </w:t>
      </w:r>
      <w:r w:rsidR="00E62D02">
        <w:t xml:space="preserve">Senior LinkAge Line </w:t>
      </w:r>
      <w:r w:rsidR="00C5144A" w:rsidRPr="00E80252">
        <w:rPr>
          <w:iCs/>
        </w:rPr>
        <w:t>&lt;</w:t>
      </w:r>
      <w:r w:rsidR="006E7538" w:rsidRPr="00E80252">
        <w:rPr>
          <w:iCs/>
        </w:rPr>
        <w:t>s</w:t>
      </w:r>
      <w:r w:rsidR="00C5144A" w:rsidRPr="00E80252">
        <w:rPr>
          <w:iCs/>
        </w:rPr>
        <w:t>tate-specific SHIP name&gt;</w:t>
      </w:r>
      <w:r w:rsidR="00C5144A" w:rsidRPr="00810323">
        <w:rPr>
          <w:iCs/>
        </w:rPr>
        <w:t>.</w:t>
      </w:r>
    </w:p>
    <w:p w14:paraId="4432BFF3" w14:textId="6EA524FD" w:rsidR="00841698" w:rsidRPr="00450824" w:rsidRDefault="003B1B54" w:rsidP="00F50CBC">
      <w:r>
        <w:t xml:space="preserve">Senior LinkAge Line </w:t>
      </w:r>
      <w:r w:rsidR="00C5144A" w:rsidRPr="00C5144A">
        <w:t>is not connected with 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Health Insurance Counseling and Advocacy Program"/>
        <w:tblDescription w:val="Pg. 8 Table depicting How to contact the Health Insurance Counseling and Advocacy Program"/>
      </w:tblPr>
      <w:tblGrid>
        <w:gridCol w:w="1756"/>
        <w:gridCol w:w="7834"/>
      </w:tblGrid>
      <w:tr w:rsidR="00A835FD" w:rsidRPr="00450824" w14:paraId="376C996D" w14:textId="77777777" w:rsidTr="002E0D49">
        <w:trPr>
          <w:cantSplit/>
          <w:trHeight w:val="75"/>
          <w:tblHeader/>
        </w:trPr>
        <w:tc>
          <w:tcPr>
            <w:tcW w:w="1756" w:type="dxa"/>
            <w:tcBorders>
              <w:top w:val="nil"/>
              <w:left w:val="nil"/>
              <w:bottom w:val="single" w:sz="8" w:space="0" w:color="FFFFFF"/>
            </w:tcBorders>
            <w:shd w:val="clear" w:color="auto" w:fill="auto"/>
            <w:tcMar>
              <w:left w:w="216" w:type="dxa"/>
              <w:right w:w="115" w:type="dxa"/>
            </w:tcMar>
          </w:tcPr>
          <w:p w14:paraId="7842A8F0" w14:textId="09FC4BCE" w:rsidR="00A835FD" w:rsidRPr="00450824" w:rsidRDefault="00A835FD" w:rsidP="00A835FD">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3057E803" w14:textId="77777777" w:rsidR="00A835FD" w:rsidRPr="00450824" w:rsidRDefault="00A835FD" w:rsidP="00A835FD">
            <w:pPr>
              <w:pStyle w:val="Tabletext"/>
              <w:spacing w:before="0" w:after="0" w:line="60" w:lineRule="exact"/>
              <w:ind w:left="0" w:right="0"/>
            </w:pPr>
          </w:p>
        </w:tc>
      </w:tr>
      <w:tr w:rsidR="00841698" w:rsidRPr="00450824" w14:paraId="6EBA7B2F" w14:textId="77777777" w:rsidTr="002E0D49">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0DB70B5" w14:textId="77777777" w:rsidR="00841698" w:rsidRPr="00450824" w:rsidRDefault="00841698"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70784078" w14:textId="77777777" w:rsidR="00424B41" w:rsidRDefault="00B83B66" w:rsidP="0000473B">
            <w:pPr>
              <w:pStyle w:val="Tabletext"/>
              <w:rPr>
                <w:iCs/>
              </w:rPr>
            </w:pPr>
            <w:r>
              <w:rPr>
                <w:color w:val="000000"/>
              </w:rPr>
              <w:t>1-800-333-2433</w:t>
            </w:r>
            <w:r w:rsidRPr="00E80252">
              <w:rPr>
                <w:iCs/>
              </w:rPr>
              <w:t xml:space="preserve"> </w:t>
            </w:r>
          </w:p>
          <w:p w14:paraId="0D7FA83F" w14:textId="4818D9FD" w:rsidR="00841698" w:rsidRPr="00E80252" w:rsidRDefault="00424B41" w:rsidP="0000473B">
            <w:pPr>
              <w:pStyle w:val="Tabletext"/>
              <w:rPr>
                <w:i/>
                <w:iCs/>
              </w:rPr>
            </w:pPr>
            <w:r>
              <w:rPr>
                <w:color w:val="000000"/>
              </w:rPr>
              <w:t>The call is free.</w:t>
            </w:r>
            <w:r w:rsidRPr="00E80252">
              <w:rPr>
                <w:iCs/>
              </w:rPr>
              <w:t xml:space="preserve"> </w:t>
            </w:r>
          </w:p>
          <w:p w14:paraId="4E83DDAB" w14:textId="0FB975B7" w:rsidR="007C1920" w:rsidRDefault="00301447" w:rsidP="0000473B">
            <w:pPr>
              <w:pStyle w:val="Tabletext"/>
              <w:rPr>
                <w:iCs/>
              </w:rPr>
            </w:pPr>
            <w:r>
              <w:rPr>
                <w:iCs/>
              </w:rPr>
              <w:t xml:space="preserve">Monday </w:t>
            </w:r>
            <w:r w:rsidR="007C1920">
              <w:rPr>
                <w:iCs/>
              </w:rPr>
              <w:t>–</w:t>
            </w:r>
            <w:r>
              <w:rPr>
                <w:iCs/>
              </w:rPr>
              <w:t xml:space="preserve"> Friday</w:t>
            </w:r>
          </w:p>
          <w:p w14:paraId="75664037" w14:textId="2CA14E8F" w:rsidR="00523119" w:rsidRPr="008849BB" w:rsidRDefault="007C1920" w:rsidP="0000473B">
            <w:pPr>
              <w:pStyle w:val="Tabletext"/>
            </w:pPr>
            <w:r>
              <w:rPr>
                <w:iCs/>
              </w:rPr>
              <w:t xml:space="preserve">8:00 </w:t>
            </w:r>
            <w:r w:rsidR="00EB2780">
              <w:rPr>
                <w:iCs/>
              </w:rPr>
              <w:t>a.m.</w:t>
            </w:r>
            <w:r>
              <w:rPr>
                <w:iCs/>
              </w:rPr>
              <w:t xml:space="preserve"> to 4:30 </w:t>
            </w:r>
            <w:r w:rsidR="00EB2780">
              <w:rPr>
                <w:iCs/>
              </w:rPr>
              <w:t>p.m.</w:t>
            </w:r>
            <w:r>
              <w:rPr>
                <w:iCs/>
              </w:rPr>
              <w:t xml:space="preserve"> </w:t>
            </w:r>
          </w:p>
        </w:tc>
      </w:tr>
      <w:tr w:rsidR="00841698" w:rsidRPr="00450824" w14:paraId="3D2B6668" w14:textId="77777777" w:rsidTr="002E0D49">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314A800" w14:textId="77777777" w:rsidR="00841698" w:rsidRPr="00450824" w:rsidRDefault="00841698"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63B11845" w14:textId="79AAB80C" w:rsidR="00F5557F" w:rsidRDefault="00F5557F" w:rsidP="00F5557F">
            <w:pPr>
              <w:pStyle w:val="Tabletext"/>
              <w:rPr>
                <w:color w:val="548DD4"/>
              </w:rPr>
            </w:pPr>
            <w:r>
              <w:rPr>
                <w:color w:val="000000"/>
              </w:rPr>
              <w:t>Call the Minnesota Relay Service at 711 or use your preferred relay service. The call is free.</w:t>
            </w:r>
          </w:p>
          <w:p w14:paraId="51802C2C" w14:textId="6A07AD99" w:rsidR="00841698" w:rsidRPr="00450824" w:rsidRDefault="00DD2C87" w:rsidP="006776DA">
            <w:pPr>
              <w:pStyle w:val="Tabletext"/>
            </w:pPr>
            <w:r w:rsidRPr="005962C8">
              <w:rPr>
                <w:color w:val="548DD4" w:themeColor="accent4"/>
              </w:rPr>
              <w:t>[</w:t>
            </w:r>
            <w:r w:rsidR="000B3607" w:rsidRPr="005962C8">
              <w:rPr>
                <w:i/>
                <w:iCs/>
                <w:color w:val="548DD4" w:themeColor="accent4"/>
              </w:rPr>
              <w:t xml:space="preserve">Insert if the </w:t>
            </w:r>
            <w:r w:rsidR="00526698" w:rsidRPr="005962C8">
              <w:rPr>
                <w:i/>
                <w:iCs/>
                <w:color w:val="548DD4" w:themeColor="accent4"/>
              </w:rPr>
              <w:t>SHIP</w:t>
            </w:r>
            <w:r w:rsidR="00B84340" w:rsidRPr="005962C8">
              <w:rPr>
                <w:i/>
                <w:iCs/>
                <w:color w:val="548DD4" w:themeColor="accent4"/>
              </w:rPr>
              <w:t xml:space="preserve"> </w:t>
            </w:r>
            <w:r w:rsidR="000B3607" w:rsidRPr="005962C8">
              <w:rPr>
                <w:i/>
                <w:iCs/>
                <w:color w:val="548DD4" w:themeColor="accent4"/>
              </w:rPr>
              <w:t>uses a direct TTY number:</w:t>
            </w:r>
            <w:r w:rsidR="000B3607" w:rsidRPr="005962C8">
              <w:rPr>
                <w:color w:val="548DD4" w:themeColor="accent4"/>
              </w:rPr>
              <w:t xml:space="preserve"> This number is for people who have </w:t>
            </w:r>
            <w:r w:rsidR="00CA249C" w:rsidRPr="005962C8">
              <w:rPr>
                <w:color w:val="548DD4" w:themeColor="accent4"/>
              </w:rPr>
              <w:t xml:space="preserve">difficulty with </w:t>
            </w:r>
            <w:r w:rsidR="000B3607" w:rsidRPr="005962C8">
              <w:rPr>
                <w:color w:val="548DD4" w:themeColor="accent4"/>
              </w:rPr>
              <w:t>hearing or speaking. You must have special telephone equipment to call it.</w:t>
            </w:r>
            <w:r w:rsidRPr="005962C8">
              <w:rPr>
                <w:color w:val="548DD4" w:themeColor="accent4"/>
              </w:rPr>
              <w:t>]</w:t>
            </w:r>
          </w:p>
        </w:tc>
      </w:tr>
      <w:tr w:rsidR="00841698" w:rsidRPr="00450824" w14:paraId="183934A6"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5047621" w14:textId="77777777" w:rsidR="00841698" w:rsidRPr="00450824" w:rsidRDefault="00841698"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489A20C9" w14:textId="77777777" w:rsidR="00463075" w:rsidRPr="001B3634" w:rsidRDefault="00463075" w:rsidP="00463075">
            <w:pPr>
              <w:spacing w:before="100" w:after="0" w:line="240" w:lineRule="auto"/>
              <w:ind w:left="187" w:right="360"/>
              <w:rPr>
                <w:rFonts w:ascii="Times New Roman" w:eastAsia="Times New Roman" w:hAnsi="Times New Roman"/>
                <w:sz w:val="24"/>
                <w:szCs w:val="24"/>
              </w:rPr>
            </w:pPr>
            <w:r w:rsidRPr="001B3634">
              <w:rPr>
                <w:rFonts w:eastAsia="Times New Roman" w:cs="Arial"/>
                <w:color w:val="000000"/>
              </w:rPr>
              <w:t>Minnesota Board on Aging</w:t>
            </w:r>
          </w:p>
          <w:p w14:paraId="5BE8AB24" w14:textId="77777777" w:rsidR="00463075" w:rsidRPr="001B3634" w:rsidRDefault="00463075" w:rsidP="00463075">
            <w:pPr>
              <w:spacing w:after="0" w:line="240" w:lineRule="auto"/>
              <w:ind w:left="187" w:right="360"/>
              <w:rPr>
                <w:rFonts w:ascii="Times New Roman" w:eastAsia="Times New Roman" w:hAnsi="Times New Roman"/>
                <w:sz w:val="24"/>
                <w:szCs w:val="24"/>
              </w:rPr>
            </w:pPr>
            <w:r w:rsidRPr="001B3634">
              <w:rPr>
                <w:rFonts w:eastAsia="Times New Roman" w:cs="Arial"/>
                <w:color w:val="000000"/>
              </w:rPr>
              <w:t>PO Box 64976</w:t>
            </w:r>
          </w:p>
          <w:p w14:paraId="57349B5D" w14:textId="2A235F4C" w:rsidR="00841698" w:rsidRPr="00E80252" w:rsidRDefault="00463075" w:rsidP="00025780">
            <w:pPr>
              <w:spacing w:before="100" w:after="120" w:line="240" w:lineRule="auto"/>
              <w:ind w:left="187" w:right="360"/>
              <w:rPr>
                <w:i/>
                <w:iCs/>
              </w:rPr>
            </w:pPr>
            <w:r w:rsidRPr="001B3634">
              <w:rPr>
                <w:rFonts w:eastAsia="Times New Roman" w:cs="Arial"/>
                <w:color w:val="000000"/>
              </w:rPr>
              <w:t>St. Paul, MN 55164-0976</w:t>
            </w:r>
          </w:p>
        </w:tc>
      </w:tr>
      <w:tr w:rsidR="00841698" w:rsidRPr="00450824" w14:paraId="07E4E290"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5A5936D" w14:textId="77777777" w:rsidR="00841698" w:rsidRPr="00450824" w:rsidRDefault="00841698"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1C15B59C" w14:textId="79C70467" w:rsidR="00841698" w:rsidRPr="00450824" w:rsidRDefault="00000000" w:rsidP="00025780">
            <w:pPr>
              <w:pStyle w:val="NormalWeb"/>
              <w:spacing w:beforeAutospacing="0" w:after="0" w:afterAutospacing="0"/>
              <w:ind w:left="187" w:right="360"/>
            </w:pPr>
            <w:hyperlink r:id="rId13" w:history="1">
              <w:r w:rsidR="00747850" w:rsidRPr="00700365">
                <w:rPr>
                  <w:rStyle w:val="Hyperlink"/>
                  <w:rFonts w:ascii="Arial" w:hAnsi="Arial" w:cs="Arial"/>
                  <w:sz w:val="22"/>
                  <w:szCs w:val="22"/>
                </w:rPr>
                <w:t>Senior.linkage@st</w:t>
              </w:r>
              <w:r w:rsidR="00747850" w:rsidRPr="00700365">
                <w:rPr>
                  <w:rStyle w:val="Hyperlink"/>
                  <w:rFonts w:ascii="Arial" w:hAnsi="Arial" w:cs="Arial"/>
                  <w:sz w:val="22"/>
                  <w:szCs w:val="22"/>
                </w:rPr>
                <w:t>a</w:t>
              </w:r>
              <w:r w:rsidR="00747850" w:rsidRPr="00700365">
                <w:rPr>
                  <w:rStyle w:val="Hyperlink"/>
                  <w:rFonts w:ascii="Arial" w:hAnsi="Arial" w:cs="Arial"/>
                  <w:sz w:val="22"/>
                  <w:szCs w:val="22"/>
                </w:rPr>
                <w:t>te.mn.us</w:t>
              </w:r>
            </w:hyperlink>
          </w:p>
        </w:tc>
      </w:tr>
      <w:tr w:rsidR="00841698" w:rsidRPr="00450824" w14:paraId="08D929A4" w14:textId="77777777" w:rsidTr="002E0D49">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72D46D53" w14:textId="77777777" w:rsidR="00841698" w:rsidRPr="00450824" w:rsidRDefault="00841698"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A730023" w14:textId="32CD4C3C" w:rsidR="00841698" w:rsidRPr="00E80252" w:rsidRDefault="00000000" w:rsidP="00025780">
            <w:pPr>
              <w:pStyle w:val="Tabletext"/>
              <w:rPr>
                <w:i/>
                <w:iCs/>
              </w:rPr>
            </w:pPr>
            <w:hyperlink r:id="rId14" w:history="1">
              <w:r w:rsidR="009D3ED2" w:rsidRPr="00C94196">
                <w:rPr>
                  <w:rStyle w:val="Hyperlink"/>
                </w:rPr>
                <w:t>www.mn.gov/senior-linka</w:t>
              </w:r>
              <w:r w:rsidR="009D3ED2" w:rsidRPr="00C94196">
                <w:rPr>
                  <w:rStyle w:val="Hyperlink"/>
                </w:rPr>
                <w:t>g</w:t>
              </w:r>
              <w:r w:rsidR="009D3ED2" w:rsidRPr="00C94196">
                <w:rPr>
                  <w:rStyle w:val="Hyperlink"/>
                </w:rPr>
                <w:t>e-line</w:t>
              </w:r>
            </w:hyperlink>
          </w:p>
        </w:tc>
      </w:tr>
    </w:tbl>
    <w:p w14:paraId="0E1F33C6" w14:textId="77777777" w:rsidR="00706B9B" w:rsidRPr="00450824" w:rsidRDefault="00706B9B" w:rsidP="003A713D">
      <w:pPr>
        <w:pStyle w:val="NoSpacing"/>
      </w:pPr>
    </w:p>
    <w:p w14:paraId="499AF0A2" w14:textId="2F91BA55" w:rsidR="00C5144A" w:rsidRPr="00526698" w:rsidRDefault="002F3E38" w:rsidP="00F50CBC">
      <w:bookmarkStart w:id="73" w:name="_Toc244666458"/>
      <w:r w:rsidRPr="002F3E38">
        <w:t>C</w:t>
      </w:r>
      <w:r w:rsidR="000732D4" w:rsidRPr="002F3E38">
        <w:t xml:space="preserve">ontact </w:t>
      </w:r>
      <w:bookmarkEnd w:id="73"/>
      <w:r w:rsidR="00B00A0B">
        <w:t xml:space="preserve">Senior LinkAge Line </w:t>
      </w:r>
      <w:r>
        <w:t>for help with:</w:t>
      </w:r>
    </w:p>
    <w:p w14:paraId="729B149A" w14:textId="6634CAB0" w:rsidR="0081345E" w:rsidRPr="00450824" w:rsidRDefault="002642F8" w:rsidP="00F50CBC">
      <w:pPr>
        <w:pStyle w:val="D-SNPFirstLevelBullet"/>
      </w:pPr>
      <w:r>
        <w:t>q</w:t>
      </w:r>
      <w:r w:rsidR="004D626E" w:rsidRPr="00450824">
        <w:t xml:space="preserve">uestions about </w:t>
      </w:r>
      <w:r w:rsidR="002F3E38">
        <w:t>Medicare</w:t>
      </w:r>
    </w:p>
    <w:p w14:paraId="42724CC2" w14:textId="1E0B581F" w:rsidR="00A95C3F" w:rsidRPr="00450824" w:rsidRDefault="008B5027" w:rsidP="00F50CBC">
      <w:pPr>
        <w:pStyle w:val="D-SNPFirstLevelBullet"/>
      </w:pPr>
      <w:r>
        <w:t xml:space="preserve"> </w:t>
      </w:r>
      <w:r w:rsidR="00B00A0B">
        <w:t xml:space="preserve">Senior LinkAge Line </w:t>
      </w:r>
      <w:r w:rsidR="00A95C3F" w:rsidRPr="00450824">
        <w:t>counselors can</w:t>
      </w:r>
      <w:r w:rsidR="00347DD9" w:rsidRPr="00450824">
        <w:t xml:space="preserve"> answer your questions about changing to a new plan and help you</w:t>
      </w:r>
      <w:r w:rsidR="00A95C3F" w:rsidRPr="00450824">
        <w:t>:</w:t>
      </w:r>
    </w:p>
    <w:p w14:paraId="35F78F36" w14:textId="77777777" w:rsidR="00A95C3F" w:rsidRPr="00450824" w:rsidRDefault="00A95C3F" w:rsidP="00F50CBC">
      <w:pPr>
        <w:pStyle w:val="D-SNPSecondLevelBullet"/>
      </w:pPr>
      <w:r w:rsidRPr="00450824">
        <w:t>understand your rights,</w:t>
      </w:r>
    </w:p>
    <w:p w14:paraId="753DD132" w14:textId="77777777" w:rsidR="00A95C3F" w:rsidRPr="00450824" w:rsidRDefault="00A95C3F" w:rsidP="00F50CBC">
      <w:pPr>
        <w:pStyle w:val="D-SNPSecondLevelBullet"/>
      </w:pPr>
      <w:r w:rsidRPr="00450824">
        <w:t>understand your plan choices,</w:t>
      </w:r>
    </w:p>
    <w:p w14:paraId="0422D103" w14:textId="77777777" w:rsidR="005E0D43" w:rsidRPr="00450824" w:rsidRDefault="00A95C3F" w:rsidP="00F50CBC">
      <w:pPr>
        <w:pStyle w:val="D-SNPSecondLevelBullet"/>
      </w:pPr>
      <w:r w:rsidRPr="00450824">
        <w:t xml:space="preserve">make complaints about your </w:t>
      </w:r>
      <w:r w:rsidR="00EB441A" w:rsidRPr="00450824">
        <w:t>health care</w:t>
      </w:r>
      <w:r w:rsidRPr="00450824">
        <w:t xml:space="preserve"> or treatment, </w:t>
      </w:r>
      <w:r w:rsidRPr="00450824">
        <w:rPr>
          <w:b/>
        </w:rPr>
        <w:t>and</w:t>
      </w:r>
    </w:p>
    <w:p w14:paraId="1CB1FFEA" w14:textId="0E984F31" w:rsidR="00A95C3F" w:rsidRPr="00450824" w:rsidRDefault="00A95C3F" w:rsidP="00F50CBC">
      <w:pPr>
        <w:pStyle w:val="D-SNPSecondLevelBullet"/>
      </w:pPr>
      <w:r w:rsidRPr="00450824">
        <w:t>straighten out problems with your bills.</w:t>
      </w:r>
    </w:p>
    <w:p w14:paraId="73B375A4" w14:textId="77777777" w:rsidR="00E05977" w:rsidRPr="00450824" w:rsidRDefault="00E05977" w:rsidP="00B40BC2">
      <w:r w:rsidRPr="00450824">
        <w:br w:type="page"/>
      </w:r>
    </w:p>
    <w:p w14:paraId="46B51947" w14:textId="43D8E9FC" w:rsidR="00C82A85" w:rsidRPr="00F50CBC" w:rsidRDefault="00C82A85" w:rsidP="00F50CBC">
      <w:pPr>
        <w:pStyle w:val="Heading1"/>
      </w:pPr>
      <w:bookmarkStart w:id="74" w:name="_Toc347496087"/>
      <w:bookmarkStart w:id="75" w:name="_Toc347496298"/>
      <w:bookmarkStart w:id="76" w:name="_Toc169503430"/>
      <w:r w:rsidRPr="00F50CBC">
        <w:lastRenderedPageBreak/>
        <w:t>Quality Improvement Organization (QIO)</w:t>
      </w:r>
      <w:bookmarkEnd w:id="74"/>
      <w:bookmarkEnd w:id="75"/>
      <w:bookmarkEnd w:id="76"/>
    </w:p>
    <w:p w14:paraId="2C9786A5" w14:textId="5722E110" w:rsidR="00C82A85" w:rsidRPr="00450824" w:rsidRDefault="00C82A85" w:rsidP="00F50CBC">
      <w:r w:rsidRPr="00450824">
        <w:t xml:space="preserve">Our state has an organization called </w:t>
      </w:r>
      <w:r w:rsidR="00DB3A93">
        <w:t>Livanta</w:t>
      </w:r>
      <w:r w:rsidR="00627858">
        <w:t xml:space="preserve">. </w:t>
      </w:r>
      <w:r w:rsidRPr="00450824">
        <w:t>This is a group of doctors and other health care professionals who help improve the quality of care for people with Medicare.</w:t>
      </w:r>
      <w:r w:rsidRPr="00450824">
        <w:rPr>
          <w:i/>
          <w:color w:val="0000FF"/>
        </w:rPr>
        <w:t xml:space="preserve"> </w:t>
      </w:r>
      <w:r w:rsidR="00C1489F">
        <w:t>Livanta</w:t>
      </w:r>
      <w:r w:rsidR="00C1489F" w:rsidRPr="00E80252">
        <w:t xml:space="preserve"> </w:t>
      </w:r>
      <w:r w:rsidRPr="00450824">
        <w:t>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Quality Improvement Organization "/>
        <w:tblDescription w:val="Pg. 9 Table depicting How to contact the Quality Improvement Organization "/>
      </w:tblPr>
      <w:tblGrid>
        <w:gridCol w:w="1756"/>
        <w:gridCol w:w="7834"/>
      </w:tblGrid>
      <w:tr w:rsidR="001C0197" w:rsidRPr="00450824" w14:paraId="691CF698"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A089EEA" w14:textId="3FCE0973" w:rsidR="001C0197" w:rsidRPr="00450824" w:rsidRDefault="001C0197" w:rsidP="001C0197">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C55A0F" w14:textId="77777777" w:rsidR="001C0197" w:rsidRPr="00450824" w:rsidRDefault="001C0197" w:rsidP="001C0197">
            <w:pPr>
              <w:pStyle w:val="Tabletext"/>
              <w:spacing w:before="0" w:after="0" w:line="60" w:lineRule="exact"/>
              <w:ind w:left="0" w:right="0"/>
            </w:pPr>
          </w:p>
        </w:tc>
      </w:tr>
      <w:tr w:rsidR="00C82A85" w:rsidRPr="00450824" w14:paraId="03858853" w14:textId="77777777" w:rsidTr="00E47345">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C153737" w14:textId="77777777" w:rsidR="00C82A85" w:rsidRPr="00450824" w:rsidRDefault="00C82A85" w:rsidP="00DA7C0C">
            <w:pPr>
              <w:pStyle w:val="Tabletextbold"/>
            </w:pPr>
            <w:r w:rsidRPr="00450824">
              <w:t>CALL</w:t>
            </w:r>
          </w:p>
        </w:tc>
        <w:tc>
          <w:tcPr>
            <w:tcW w:w="7834" w:type="dxa"/>
            <w:tcBorders>
              <w:top w:val="single" w:sz="4" w:space="0" w:color="auto"/>
              <w:bottom w:val="single" w:sz="4" w:space="0" w:color="auto"/>
              <w:right w:val="single" w:sz="4" w:space="0" w:color="auto"/>
            </w:tcBorders>
          </w:tcPr>
          <w:p w14:paraId="73C4D6DB" w14:textId="77777777" w:rsidR="00B37FE3" w:rsidRPr="00EE0CFE" w:rsidRDefault="00B37FE3" w:rsidP="00B37FE3">
            <w:pPr>
              <w:spacing w:before="100" w:after="120" w:line="240" w:lineRule="auto"/>
              <w:ind w:left="187" w:right="360"/>
              <w:rPr>
                <w:rFonts w:ascii="Times New Roman" w:eastAsia="Times New Roman" w:hAnsi="Times New Roman"/>
                <w:sz w:val="24"/>
                <w:szCs w:val="24"/>
              </w:rPr>
            </w:pPr>
            <w:r w:rsidRPr="00EE0CFE">
              <w:rPr>
                <w:rFonts w:eastAsia="Times New Roman" w:cs="Arial"/>
                <w:color w:val="000000"/>
              </w:rPr>
              <w:t>1-888-524-9900</w:t>
            </w:r>
          </w:p>
          <w:p w14:paraId="617390CF" w14:textId="77777777" w:rsidR="00B37FE3" w:rsidRPr="00EE0CFE" w:rsidRDefault="00B37FE3" w:rsidP="00B37FE3">
            <w:pPr>
              <w:spacing w:before="100" w:after="120" w:line="240" w:lineRule="auto"/>
              <w:ind w:left="187" w:right="360"/>
              <w:rPr>
                <w:rFonts w:ascii="Times New Roman" w:eastAsia="Times New Roman" w:hAnsi="Times New Roman"/>
                <w:sz w:val="24"/>
                <w:szCs w:val="24"/>
              </w:rPr>
            </w:pPr>
            <w:r w:rsidRPr="00EE0CFE">
              <w:rPr>
                <w:rFonts w:eastAsia="Times New Roman" w:cs="Arial"/>
                <w:color w:val="000000"/>
              </w:rPr>
              <w:t>Monday through Friday, 9:00 a.m. - 5:00 p.m.</w:t>
            </w:r>
          </w:p>
          <w:p w14:paraId="29873BC7" w14:textId="36DDCC39" w:rsidR="00B37FE3" w:rsidRPr="00EE0CFE" w:rsidRDefault="00B37FE3" w:rsidP="00B37FE3">
            <w:pPr>
              <w:spacing w:before="100" w:after="120" w:line="240" w:lineRule="auto"/>
              <w:ind w:left="187" w:right="360"/>
              <w:rPr>
                <w:rFonts w:ascii="Times New Roman" w:eastAsia="Times New Roman" w:hAnsi="Times New Roman"/>
                <w:sz w:val="24"/>
                <w:szCs w:val="24"/>
              </w:rPr>
            </w:pPr>
            <w:r w:rsidRPr="00EE0CFE">
              <w:rPr>
                <w:rFonts w:eastAsia="Times New Roman" w:cs="Arial"/>
                <w:color w:val="000000"/>
              </w:rPr>
              <w:t>Weekend and Holidays, 1</w:t>
            </w:r>
            <w:r w:rsidR="00A86256">
              <w:rPr>
                <w:rFonts w:eastAsia="Times New Roman" w:cs="Arial"/>
                <w:color w:val="000000"/>
              </w:rPr>
              <w:t>0</w:t>
            </w:r>
            <w:r w:rsidRPr="00EE0CFE">
              <w:rPr>
                <w:rFonts w:eastAsia="Times New Roman" w:cs="Arial"/>
                <w:color w:val="000000"/>
              </w:rPr>
              <w:t xml:space="preserve">:00 a.m. - </w:t>
            </w:r>
            <w:r w:rsidR="00A86256">
              <w:rPr>
                <w:rFonts w:eastAsia="Times New Roman" w:cs="Arial"/>
                <w:color w:val="000000"/>
              </w:rPr>
              <w:t>4</w:t>
            </w:r>
            <w:r w:rsidRPr="00EE0CFE">
              <w:rPr>
                <w:rFonts w:eastAsia="Times New Roman" w:cs="Arial"/>
                <w:color w:val="000000"/>
              </w:rPr>
              <w:t>:00 p.m.</w:t>
            </w:r>
          </w:p>
          <w:p w14:paraId="64F41990" w14:textId="08F25AB0" w:rsidR="00C82A85" w:rsidRPr="007B6812" w:rsidRDefault="00B37FE3" w:rsidP="00025780">
            <w:pPr>
              <w:pStyle w:val="Tabletext"/>
            </w:pPr>
            <w:r w:rsidRPr="00EE0CFE">
              <w:rPr>
                <w:rFonts w:eastAsia="Times New Roman"/>
                <w:snapToGrid/>
                <w:color w:val="000000"/>
              </w:rPr>
              <w:t>24-hour voicemail is available</w:t>
            </w:r>
          </w:p>
        </w:tc>
      </w:tr>
      <w:tr w:rsidR="00C82A85" w:rsidRPr="00450824" w14:paraId="21D31F00" w14:textId="77777777" w:rsidTr="00E47345">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34CB97EB" w14:textId="77777777" w:rsidR="00C82A85" w:rsidRPr="00450824" w:rsidRDefault="00C82A85" w:rsidP="00DA7C0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3FF2688" w14:textId="77777777" w:rsidR="0059344F" w:rsidRPr="00C96E70" w:rsidRDefault="0059344F" w:rsidP="0059344F">
            <w:pPr>
              <w:spacing w:before="100" w:after="120" w:line="240" w:lineRule="auto"/>
              <w:ind w:left="187" w:right="360"/>
              <w:rPr>
                <w:rFonts w:ascii="Times New Roman" w:eastAsia="Times New Roman" w:hAnsi="Times New Roman"/>
                <w:sz w:val="24"/>
                <w:szCs w:val="24"/>
              </w:rPr>
            </w:pPr>
            <w:r w:rsidRPr="00C96E70">
              <w:rPr>
                <w:rFonts w:eastAsia="Times New Roman" w:cs="Arial"/>
                <w:color w:val="000000"/>
              </w:rPr>
              <w:t>1-888-985-8775</w:t>
            </w:r>
          </w:p>
          <w:p w14:paraId="6E75EB6C" w14:textId="0BA3C301" w:rsidR="0059344F" w:rsidRDefault="0059344F" w:rsidP="0059344F">
            <w:pPr>
              <w:pStyle w:val="Tabletext"/>
              <w:rPr>
                <w:rFonts w:eastAsia="Times New Roman"/>
                <w:snapToGrid/>
                <w:color w:val="000000"/>
              </w:rPr>
            </w:pPr>
            <w:r w:rsidRPr="00C96E70">
              <w:rPr>
                <w:rFonts w:eastAsia="Times New Roman"/>
                <w:snapToGrid/>
                <w:color w:val="000000"/>
              </w:rPr>
              <w:t xml:space="preserve">This number is for people who have </w:t>
            </w:r>
            <w:r w:rsidR="00DA41E7">
              <w:rPr>
                <w:rFonts w:eastAsia="Times New Roman"/>
                <w:snapToGrid/>
                <w:color w:val="000000"/>
              </w:rPr>
              <w:t xml:space="preserve">difficulty with </w:t>
            </w:r>
            <w:r w:rsidRPr="00C96E70">
              <w:rPr>
                <w:rFonts w:eastAsia="Times New Roman"/>
                <w:snapToGrid/>
                <w:color w:val="000000"/>
              </w:rPr>
              <w:t>hearing or speaking. You must have special telephone equipment to call it.</w:t>
            </w:r>
          </w:p>
          <w:p w14:paraId="54BF641B" w14:textId="693FD0AA" w:rsidR="00736AD9" w:rsidRDefault="00EB1297" w:rsidP="0059344F">
            <w:pPr>
              <w:pStyle w:val="Tabletext"/>
              <w:rPr>
                <w:rFonts w:eastAsia="Times New Roman"/>
                <w:snapToGrid/>
                <w:color w:val="000000"/>
              </w:rPr>
            </w:pPr>
            <w:r>
              <w:rPr>
                <w:rFonts w:eastAsia="Times New Roman"/>
                <w:snapToGrid/>
                <w:color w:val="000000"/>
              </w:rPr>
              <w:t>Or</w:t>
            </w:r>
          </w:p>
          <w:p w14:paraId="237BFC16" w14:textId="77777777" w:rsidR="002D43B8" w:rsidRPr="009E4CE4" w:rsidRDefault="002D43B8" w:rsidP="002D43B8">
            <w:pPr>
              <w:spacing w:before="100" w:after="120" w:line="240" w:lineRule="auto"/>
              <w:ind w:left="187" w:right="360"/>
              <w:rPr>
                <w:rFonts w:ascii="Times New Roman" w:eastAsia="Times New Roman" w:hAnsi="Times New Roman"/>
                <w:sz w:val="24"/>
                <w:szCs w:val="24"/>
              </w:rPr>
            </w:pPr>
            <w:r w:rsidRPr="009E4CE4">
              <w:rPr>
                <w:rFonts w:eastAsia="Times New Roman" w:cs="Arial"/>
                <w:color w:val="000000"/>
              </w:rPr>
              <w:t xml:space="preserve">711 or use your preferred relay service </w:t>
            </w:r>
          </w:p>
          <w:p w14:paraId="073192AB" w14:textId="50382BE3" w:rsidR="002D43B8" w:rsidRDefault="002D43B8" w:rsidP="002D43B8">
            <w:pPr>
              <w:pStyle w:val="Tabletext"/>
              <w:rPr>
                <w:color w:val="548DD4" w:themeColor="accent4"/>
              </w:rPr>
            </w:pPr>
            <w:r w:rsidRPr="009E4CE4">
              <w:rPr>
                <w:rFonts w:eastAsia="Times New Roman"/>
                <w:snapToGrid/>
                <w:color w:val="000000"/>
              </w:rPr>
              <w:t>These calls are free.</w:t>
            </w:r>
          </w:p>
          <w:p w14:paraId="06F5E15B" w14:textId="0AC14E57" w:rsidR="00C82A85" w:rsidRPr="00450824" w:rsidRDefault="00DD2C87" w:rsidP="00DA7C0C">
            <w:pPr>
              <w:pStyle w:val="Tabletext"/>
            </w:pPr>
            <w:r w:rsidRPr="006C561B">
              <w:rPr>
                <w:color w:val="548DD4" w:themeColor="accent4"/>
              </w:rPr>
              <w:t>[</w:t>
            </w:r>
            <w:r w:rsidR="00C82A85" w:rsidRPr="006C561B">
              <w:rPr>
                <w:i/>
                <w:iCs/>
                <w:color w:val="548DD4" w:themeColor="accent4"/>
              </w:rPr>
              <w:t xml:space="preserve">Insert if the QIO uses a direct TTY number: This number is for people who have </w:t>
            </w:r>
            <w:r w:rsidR="001C14B7" w:rsidRPr="006C561B">
              <w:rPr>
                <w:i/>
                <w:iCs/>
                <w:color w:val="548DD4" w:themeColor="accent4"/>
              </w:rPr>
              <w:t xml:space="preserve">difficulty with </w:t>
            </w:r>
            <w:r w:rsidR="00C82A85" w:rsidRPr="006C561B">
              <w:rPr>
                <w:i/>
                <w:iCs/>
                <w:color w:val="548DD4" w:themeColor="accent4"/>
              </w:rPr>
              <w:t>hearing or speaking. You must have special telephone equipment to call it</w:t>
            </w:r>
            <w:r w:rsidR="00C82A85" w:rsidRPr="006C561B">
              <w:rPr>
                <w:color w:val="548DD4" w:themeColor="accent4"/>
              </w:rPr>
              <w:t>.</w:t>
            </w:r>
            <w:r w:rsidRPr="006C561B">
              <w:rPr>
                <w:color w:val="548DD4" w:themeColor="accent4"/>
              </w:rPr>
              <w:t>]</w:t>
            </w:r>
          </w:p>
        </w:tc>
      </w:tr>
      <w:tr w:rsidR="00C82A85" w:rsidRPr="00450824" w14:paraId="044F127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B591828" w14:textId="77777777" w:rsidR="00C82A85" w:rsidRPr="00450824" w:rsidRDefault="00C82A85" w:rsidP="00DA7C0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7E88A19F" w14:textId="77777777" w:rsidR="002F440A" w:rsidRDefault="002F440A" w:rsidP="002F440A">
            <w:pPr>
              <w:spacing w:before="100" w:after="0" w:line="240" w:lineRule="auto"/>
              <w:ind w:left="187" w:right="360"/>
              <w:rPr>
                <w:rFonts w:eastAsia="Times New Roman" w:cs="Arial"/>
                <w:color w:val="000000"/>
              </w:rPr>
            </w:pPr>
            <w:r>
              <w:t>Livanta LLC, BFCC-QIO Program</w:t>
            </w:r>
          </w:p>
          <w:p w14:paraId="5AAD4E7D" w14:textId="77777777" w:rsidR="002F440A" w:rsidRPr="00043BFD" w:rsidRDefault="002F440A" w:rsidP="002F440A">
            <w:pPr>
              <w:spacing w:before="100" w:after="0" w:line="240" w:lineRule="auto"/>
              <w:ind w:left="187" w:right="360"/>
              <w:rPr>
                <w:rFonts w:ascii="Times New Roman" w:eastAsia="Times New Roman" w:hAnsi="Times New Roman"/>
                <w:sz w:val="24"/>
                <w:szCs w:val="24"/>
              </w:rPr>
            </w:pPr>
            <w:r w:rsidRPr="00043BFD">
              <w:rPr>
                <w:rFonts w:eastAsia="Times New Roman" w:cs="Arial"/>
                <w:color w:val="000000"/>
              </w:rPr>
              <w:t>10820 Guilford Road, Suite 202</w:t>
            </w:r>
          </w:p>
          <w:p w14:paraId="64008DDC" w14:textId="548DD0F4" w:rsidR="00C82A85" w:rsidRPr="007B6812" w:rsidRDefault="002F440A" w:rsidP="00025780">
            <w:pPr>
              <w:spacing w:before="100" w:after="120" w:line="240" w:lineRule="auto"/>
              <w:ind w:left="187" w:right="360"/>
            </w:pPr>
            <w:r w:rsidRPr="00043BFD">
              <w:rPr>
                <w:rFonts w:eastAsia="Times New Roman" w:cs="Arial"/>
                <w:color w:val="000000"/>
              </w:rPr>
              <w:t>Annapolis Junction, MD 20701</w:t>
            </w:r>
          </w:p>
        </w:tc>
      </w:tr>
      <w:tr w:rsidR="00C82A85" w:rsidRPr="00450824" w14:paraId="028E0E4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884BF30" w14:textId="77777777" w:rsidR="00C82A85" w:rsidRPr="00450824" w:rsidRDefault="00C82A85" w:rsidP="00DA7C0C">
            <w:pPr>
              <w:pStyle w:val="Tabletextbold"/>
            </w:pPr>
            <w:r w:rsidRPr="00450824">
              <w:t>EMAIL</w:t>
            </w:r>
          </w:p>
        </w:tc>
        <w:tc>
          <w:tcPr>
            <w:tcW w:w="7834" w:type="dxa"/>
            <w:tcBorders>
              <w:top w:val="single" w:sz="4" w:space="0" w:color="auto"/>
              <w:bottom w:val="single" w:sz="4" w:space="0" w:color="auto"/>
              <w:right w:val="single" w:sz="4" w:space="0" w:color="auto"/>
            </w:tcBorders>
          </w:tcPr>
          <w:p w14:paraId="47A791B8" w14:textId="21CCA803" w:rsidR="00C82A85" w:rsidRPr="00450824" w:rsidRDefault="00DD2C87" w:rsidP="00DA7C0C">
            <w:pPr>
              <w:pStyle w:val="Tabletext"/>
            </w:pPr>
            <w:r w:rsidRPr="006C561B">
              <w:rPr>
                <w:color w:val="548DD4" w:themeColor="accent4"/>
              </w:rPr>
              <w:t>[</w:t>
            </w:r>
            <w:r w:rsidR="00C82A85" w:rsidRPr="006C561B">
              <w:rPr>
                <w:i/>
                <w:iCs/>
                <w:color w:val="548DD4" w:themeColor="accent4"/>
              </w:rPr>
              <w:t>Email address is optional</w:t>
            </w:r>
            <w:r w:rsidR="00C82A85" w:rsidRPr="006C561B">
              <w:rPr>
                <w:color w:val="548DD4" w:themeColor="accent4"/>
              </w:rPr>
              <w:t>.</w:t>
            </w:r>
            <w:r w:rsidRPr="006C561B">
              <w:rPr>
                <w:color w:val="548DD4" w:themeColor="accent4"/>
              </w:rPr>
              <w:t>]</w:t>
            </w:r>
          </w:p>
        </w:tc>
      </w:tr>
      <w:tr w:rsidR="00C82A85" w:rsidRPr="00450824" w14:paraId="50F1EC33" w14:textId="77777777" w:rsidTr="00E47345">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C733E8" w14:textId="77777777" w:rsidR="00C82A85" w:rsidRPr="00450824" w:rsidRDefault="00C82A85" w:rsidP="00DA7C0C">
            <w:pPr>
              <w:pStyle w:val="Tabletextbold"/>
            </w:pPr>
            <w:r w:rsidRPr="00450824">
              <w:t>WEBSITE</w:t>
            </w:r>
          </w:p>
        </w:tc>
        <w:tc>
          <w:tcPr>
            <w:tcW w:w="7834" w:type="dxa"/>
            <w:tcBorders>
              <w:top w:val="single" w:sz="4" w:space="0" w:color="auto"/>
              <w:bottom w:val="single" w:sz="4" w:space="0" w:color="auto"/>
              <w:right w:val="single" w:sz="4" w:space="0" w:color="auto"/>
            </w:tcBorders>
          </w:tcPr>
          <w:p w14:paraId="5B1F0AE5" w14:textId="5F95F143" w:rsidR="00C82A85" w:rsidRPr="007B6812" w:rsidRDefault="00000000" w:rsidP="00025780">
            <w:pPr>
              <w:pStyle w:val="Tabletext"/>
              <w:rPr>
                <w:color w:val="548DD4"/>
              </w:rPr>
            </w:pPr>
            <w:hyperlink r:id="rId15" w:history="1">
              <w:r w:rsidR="00B00E83">
                <w:rPr>
                  <w:rStyle w:val="Hyperlink"/>
                </w:rPr>
                <w:t>www.livantaqio.</w:t>
              </w:r>
              <w:r w:rsidR="00B00E83">
                <w:rPr>
                  <w:rStyle w:val="Hyperlink"/>
                </w:rPr>
                <w:t>c</w:t>
              </w:r>
              <w:r w:rsidR="00B00E83">
                <w:rPr>
                  <w:rStyle w:val="Hyperlink"/>
                </w:rPr>
                <w:t>om</w:t>
              </w:r>
            </w:hyperlink>
          </w:p>
        </w:tc>
      </w:tr>
    </w:tbl>
    <w:p w14:paraId="6BFF47C7" w14:textId="77777777" w:rsidR="00C82A85" w:rsidRPr="00450824" w:rsidRDefault="00C82A85" w:rsidP="003A713D">
      <w:pPr>
        <w:pStyle w:val="NoSpacing"/>
      </w:pPr>
    </w:p>
    <w:p w14:paraId="3B7182AC" w14:textId="3B09F3C2" w:rsidR="00C82A85" w:rsidRPr="002F3E38" w:rsidRDefault="002F3E38" w:rsidP="00F50CBC">
      <w:r>
        <w:t>C</w:t>
      </w:r>
      <w:r w:rsidR="00C82A85" w:rsidRPr="002F3E38">
        <w:t xml:space="preserve">ontact </w:t>
      </w:r>
      <w:r w:rsidR="005C3070">
        <w:t>Livanta</w:t>
      </w:r>
      <w:r w:rsidR="005C3070" w:rsidRPr="00E80252">
        <w:t xml:space="preserve"> </w:t>
      </w:r>
      <w:r w:rsidRPr="007B6812">
        <w:t>f</w:t>
      </w:r>
      <w:r>
        <w:t>or help with:</w:t>
      </w:r>
    </w:p>
    <w:p w14:paraId="0CAED130" w14:textId="43B9B64A" w:rsidR="00C82A85" w:rsidRPr="00450824" w:rsidRDefault="002642F8" w:rsidP="00F50CBC">
      <w:pPr>
        <w:pStyle w:val="D-SNPFirstLevelBullet"/>
      </w:pPr>
      <w:r>
        <w:t>q</w:t>
      </w:r>
      <w:r w:rsidR="00C82A85" w:rsidRPr="00450824">
        <w:t>uestions about your health care</w:t>
      </w:r>
      <w:r w:rsidR="008E0728">
        <w:t xml:space="preserve"> rights</w:t>
      </w:r>
    </w:p>
    <w:p w14:paraId="299BC39B" w14:textId="4692FB8B" w:rsidR="00C82A85" w:rsidRPr="00450824" w:rsidRDefault="002642F8" w:rsidP="00F50CBC">
      <w:pPr>
        <w:pStyle w:val="D-SNPFirstLevelBullet"/>
      </w:pPr>
      <w:r>
        <w:t>m</w:t>
      </w:r>
      <w:r w:rsidR="00C00694">
        <w:t>aking</w:t>
      </w:r>
      <w:r w:rsidR="00C82A85" w:rsidRPr="00450824">
        <w:t xml:space="preserve"> a complaint about the care you </w:t>
      </w:r>
      <w:r w:rsidR="00404EA5" w:rsidRPr="00450824">
        <w:t>got</w:t>
      </w:r>
      <w:r w:rsidR="00C82A85" w:rsidRPr="00450824">
        <w:t xml:space="preserve"> if</w:t>
      </w:r>
      <w:r w:rsidR="00347DD9" w:rsidRPr="00450824">
        <w:t xml:space="preserve"> you</w:t>
      </w:r>
      <w:r w:rsidR="00C82A85" w:rsidRPr="00450824">
        <w:t>:</w:t>
      </w:r>
    </w:p>
    <w:p w14:paraId="57ABC861" w14:textId="77777777" w:rsidR="00C82A85" w:rsidRPr="00450824" w:rsidRDefault="00C82A85" w:rsidP="00F50CBC">
      <w:pPr>
        <w:pStyle w:val="D-SNPSecondLevelBullet"/>
      </w:pPr>
      <w:r w:rsidRPr="00450824">
        <w:t>have a problem with the quality of care,</w:t>
      </w:r>
    </w:p>
    <w:p w14:paraId="6F241086" w14:textId="77777777" w:rsidR="001C0197" w:rsidRPr="00450824" w:rsidRDefault="00C82A85" w:rsidP="00F50CBC">
      <w:pPr>
        <w:pStyle w:val="D-SNPSecondLevelBullet"/>
      </w:pPr>
      <w:r w:rsidRPr="00450824">
        <w:t xml:space="preserve">think your hospital stay is ending too soon, </w:t>
      </w:r>
      <w:r w:rsidRPr="00450824">
        <w:rPr>
          <w:b/>
        </w:rPr>
        <w:t>or</w:t>
      </w:r>
    </w:p>
    <w:p w14:paraId="7A3F2555" w14:textId="3466BBFD" w:rsidR="00E05977" w:rsidRPr="00450824" w:rsidRDefault="00C82A85" w:rsidP="0025309E">
      <w:pPr>
        <w:pStyle w:val="D-SNPSecondLevelBullet"/>
        <w:spacing w:after="0" w:line="240" w:lineRule="auto"/>
      </w:pPr>
      <w:r w:rsidRPr="00450824">
        <w:t xml:space="preserve">think your home health care, skilled nursing facility care, or comprehensive outpatient rehabilitation facility (CORF) services are ending too soon. </w:t>
      </w:r>
      <w:r w:rsidR="00E05977" w:rsidRPr="00450824">
        <w:br w:type="page"/>
      </w:r>
    </w:p>
    <w:p w14:paraId="63881760" w14:textId="70830FE9" w:rsidR="00551FB3" w:rsidRPr="00F50CBC" w:rsidRDefault="00551FB3" w:rsidP="00F50CBC">
      <w:pPr>
        <w:pStyle w:val="Heading1"/>
      </w:pPr>
      <w:bookmarkStart w:id="77" w:name="_Toc167160752"/>
      <w:bookmarkStart w:id="78" w:name="_Toc347496088"/>
      <w:bookmarkStart w:id="79" w:name="_Toc347496299"/>
      <w:bookmarkStart w:id="80" w:name="_Toc244666459"/>
      <w:bookmarkStart w:id="81" w:name="_Toc169503431"/>
      <w:r w:rsidRPr="00F50CBC">
        <w:lastRenderedPageBreak/>
        <w:t>Medicare</w:t>
      </w:r>
      <w:bookmarkEnd w:id="77"/>
      <w:bookmarkEnd w:id="78"/>
      <w:bookmarkEnd w:id="79"/>
      <w:bookmarkEnd w:id="80"/>
      <w:bookmarkEnd w:id="81"/>
    </w:p>
    <w:p w14:paraId="76F5B47C" w14:textId="0FC8CD74" w:rsidR="00551FB3" w:rsidRPr="00450824" w:rsidRDefault="00551FB3" w:rsidP="00F50CBC">
      <w:r w:rsidRPr="00450824">
        <w:t xml:space="preserve">Medicare is the </w:t>
      </w:r>
      <w:r w:rsidR="002B3201" w:rsidRPr="00450824">
        <w:t>federal</w:t>
      </w:r>
      <w:r w:rsidRPr="00450824">
        <w:t xml:space="preserve"> health insurance program for people 65 years of age or o</w:t>
      </w:r>
      <w:r w:rsidR="000B43EC">
        <w:t>v</w:t>
      </w:r>
      <w:r w:rsidRPr="00450824">
        <w:t>er, some people under age 65 with disabilities, and people with end-stage renal disease (permanent kidney failure requiring dialysis or a kidney transplant).</w:t>
      </w:r>
    </w:p>
    <w:p w14:paraId="4B19E77E" w14:textId="77777777" w:rsidR="00EE7DC0" w:rsidRPr="00450824" w:rsidRDefault="00551FB3" w:rsidP="00F50CBC">
      <w:r w:rsidRPr="00450824">
        <w:t>The</w:t>
      </w:r>
      <w:r w:rsidR="00BA0017" w:rsidRPr="00450824">
        <w:t xml:space="preserve"> f</w:t>
      </w:r>
      <w:r w:rsidRPr="00450824">
        <w:t>ederal agency in charge of Medicare is the Centers for Medicare &amp; Medicaid Services</w:t>
      </w:r>
      <w:r w:rsidR="00D4188B" w:rsidRPr="00450824">
        <w:t xml:space="preserve">, </w:t>
      </w:r>
      <w:r w:rsidR="00115D0B" w:rsidRPr="00450824">
        <w:t xml:space="preserve">or </w:t>
      </w:r>
      <w:r w:rsidRPr="00450824">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Medicare"/>
        <w:tblDescription w:val="Pg. 10 Table depicting How to contact Medicare"/>
      </w:tblPr>
      <w:tblGrid>
        <w:gridCol w:w="1756"/>
        <w:gridCol w:w="7834"/>
      </w:tblGrid>
      <w:tr w:rsidR="005C1B8F" w:rsidRPr="00450824" w14:paraId="716AC23F"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40654018" w14:textId="1B13116C" w:rsidR="005C1B8F" w:rsidRPr="00450824" w:rsidRDefault="005C1B8F" w:rsidP="005C1B8F">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0758B6D5" w14:textId="77777777" w:rsidR="005C1B8F" w:rsidRPr="00450824" w:rsidRDefault="005C1B8F" w:rsidP="005C1B8F">
            <w:pPr>
              <w:pStyle w:val="Tabletext"/>
              <w:spacing w:before="0" w:after="0" w:line="60" w:lineRule="exact"/>
              <w:ind w:left="0" w:right="0"/>
            </w:pPr>
          </w:p>
        </w:tc>
      </w:tr>
      <w:tr w:rsidR="00EE7DC0" w:rsidRPr="00450824" w14:paraId="0F82C9E8" w14:textId="77777777" w:rsidTr="00E47345">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BD29CB9" w14:textId="77777777" w:rsidR="00EE7DC0" w:rsidRPr="00450824" w:rsidRDefault="00EE7DC0"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19D337C8" w14:textId="77777777" w:rsidR="007824A4" w:rsidRPr="00450824" w:rsidRDefault="00936D16" w:rsidP="00D8170F">
            <w:pPr>
              <w:pStyle w:val="Tabletext"/>
            </w:pPr>
            <w:r w:rsidRPr="00450824">
              <w:t>1-800-MEDICARE</w:t>
            </w:r>
            <w:r w:rsidR="00EE7DC0" w:rsidRPr="00450824">
              <w:t xml:space="preserve"> </w:t>
            </w:r>
            <w:r w:rsidRPr="00450824">
              <w:t>(</w:t>
            </w:r>
            <w:r w:rsidR="00EE7DC0" w:rsidRPr="00450824">
              <w:t>1-800-633-4227</w:t>
            </w:r>
            <w:r w:rsidRPr="00450824">
              <w:t>)</w:t>
            </w:r>
          </w:p>
          <w:p w14:paraId="570FAD93" w14:textId="77777777" w:rsidR="00EE7DC0" w:rsidRPr="00450824" w:rsidRDefault="00EE7DC0" w:rsidP="00D8170F">
            <w:pPr>
              <w:pStyle w:val="Tabletext"/>
            </w:pPr>
            <w:r w:rsidRPr="00450824">
              <w:t>Calls to this number are free, 24 hours a day, 7 days a week.</w:t>
            </w:r>
          </w:p>
        </w:tc>
      </w:tr>
      <w:tr w:rsidR="00EE7DC0" w:rsidRPr="00450824" w14:paraId="030D2170" w14:textId="77777777" w:rsidTr="00E47345">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2788732B" w14:textId="77777777" w:rsidR="00EE7DC0" w:rsidRPr="00450824" w:rsidRDefault="00EE7DC0"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38B700B4" w14:textId="2E5CFDAB" w:rsidR="00EE7DC0" w:rsidRPr="00450824" w:rsidRDefault="00EE7DC0" w:rsidP="00D8170F">
            <w:pPr>
              <w:pStyle w:val="Tabletext"/>
            </w:pPr>
            <w:r w:rsidRPr="00450824">
              <w:t>1-877-486-2048</w:t>
            </w:r>
            <w:r w:rsidR="00DC2E70">
              <w:t>.</w:t>
            </w:r>
            <w:r w:rsidRPr="00450824">
              <w:t xml:space="preserve"> This call is free.</w:t>
            </w:r>
          </w:p>
          <w:p w14:paraId="5FA2C930" w14:textId="0DB96376" w:rsidR="00EE7DC0" w:rsidRPr="00450824" w:rsidRDefault="00EE7DC0" w:rsidP="00D8170F">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EE7DC0" w:rsidRPr="00450824" w14:paraId="3C7061E7" w14:textId="77777777" w:rsidTr="00427961">
        <w:trPr>
          <w:cantSplit/>
          <w:trHeight w:val="4305"/>
        </w:trPr>
        <w:tc>
          <w:tcPr>
            <w:tcW w:w="1756" w:type="dxa"/>
            <w:tcBorders>
              <w:top w:val="single" w:sz="8" w:space="0" w:color="FFFFFF"/>
              <w:left w:val="nil"/>
              <w:bottom w:val="single" w:sz="4" w:space="0" w:color="D9D9D9"/>
            </w:tcBorders>
            <w:shd w:val="clear" w:color="auto" w:fill="D9D9D9"/>
            <w:tcMar>
              <w:left w:w="216" w:type="dxa"/>
              <w:right w:w="115" w:type="dxa"/>
            </w:tcMar>
          </w:tcPr>
          <w:p w14:paraId="29C887DA" w14:textId="77777777" w:rsidR="00EE7DC0" w:rsidRPr="00450824" w:rsidRDefault="00EE7DC0"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1DB4542" w14:textId="7CA3CA0B" w:rsidR="001978FB" w:rsidRDefault="00000000" w:rsidP="00D8170F">
            <w:pPr>
              <w:pStyle w:val="Tabletext"/>
            </w:pPr>
            <w:hyperlink r:id="rId16" w:history="1">
              <w:r w:rsidR="003E1AB7">
                <w:rPr>
                  <w:rStyle w:val="Hyperlink"/>
                </w:rPr>
                <w:t>www.m</w:t>
              </w:r>
              <w:r w:rsidR="003E1AB7">
                <w:rPr>
                  <w:rStyle w:val="Hyperlink"/>
                </w:rPr>
                <w:t>e</w:t>
              </w:r>
              <w:r w:rsidR="003E1AB7">
                <w:rPr>
                  <w:rStyle w:val="Hyperlink"/>
                </w:rPr>
                <w:t>dicare.gov</w:t>
              </w:r>
            </w:hyperlink>
          </w:p>
          <w:p w14:paraId="7A6BDCE2" w14:textId="3097FD40" w:rsidR="005F6EDB" w:rsidRPr="00450824" w:rsidRDefault="00EE7DC0" w:rsidP="00D8170F">
            <w:pPr>
              <w:pStyle w:val="Tabletext"/>
            </w:pPr>
            <w:r w:rsidRPr="00450824">
              <w:t xml:space="preserve">This is the official website for Medicare. It gives you up-to-date information about Medicare. It also has information about hospitals, nursing </w:t>
            </w:r>
            <w:r w:rsidR="00A50563">
              <w:t>facilities</w:t>
            </w:r>
            <w:r w:rsidRPr="00450824">
              <w:t xml:space="preserve">, </w:t>
            </w:r>
            <w:r w:rsidR="00A446D4" w:rsidRPr="00450824">
              <w:t>doctors</w:t>
            </w:r>
            <w:r w:rsidRPr="00450824">
              <w:t>, home health agencies, dialysis facilities</w:t>
            </w:r>
            <w:r w:rsidR="00A446D4" w:rsidRPr="00450824">
              <w:t xml:space="preserve">, </w:t>
            </w:r>
            <w:r w:rsidR="005F6EDB" w:rsidRPr="00450824">
              <w:t>inpatient rehabilitation facilities, and hospices</w:t>
            </w:r>
            <w:r w:rsidRPr="00450824">
              <w:t>.</w:t>
            </w:r>
          </w:p>
          <w:p w14:paraId="4BEEDA6C" w14:textId="530BCB6D" w:rsidR="00EE7DC0" w:rsidRPr="00450824" w:rsidRDefault="00EE7DC0" w:rsidP="00D8170F">
            <w:pPr>
              <w:pStyle w:val="Tabletext"/>
            </w:pPr>
            <w:r w:rsidRPr="00450824">
              <w:t>It includes</w:t>
            </w:r>
            <w:r w:rsidR="00A819AD" w:rsidRPr="00450824">
              <w:t xml:space="preserve"> helpful websites and phone numbers. It also has</w:t>
            </w:r>
            <w:r w:rsidRPr="00450824">
              <w:t xml:space="preserve"> </w:t>
            </w:r>
            <w:r w:rsidR="000E6A22">
              <w:t>documents</w:t>
            </w:r>
            <w:r w:rsidRPr="00450824">
              <w:t xml:space="preserve"> you can print right from your computer. </w:t>
            </w:r>
          </w:p>
          <w:p w14:paraId="2C4A60CD" w14:textId="2B28C9F3" w:rsidR="00EE7DC0" w:rsidRPr="00450824" w:rsidRDefault="00EE7DC0" w:rsidP="00D8170F">
            <w:pPr>
              <w:pStyle w:val="Tabletext"/>
            </w:pPr>
            <w:r w:rsidRPr="00450824">
              <w:t xml:space="preserve">If you don’t have a computer, your local library or senior center may be able to help you visit this website using </w:t>
            </w:r>
            <w:r w:rsidR="00A819AD" w:rsidRPr="00450824">
              <w:t>their</w:t>
            </w:r>
            <w:r w:rsidRPr="00450824">
              <w:t xml:space="preserve"> computer. Or, you can call Medicare at the number above and tell them what you are looking for. They will find the information on the website and </w:t>
            </w:r>
            <w:r w:rsidR="008E0728">
              <w:t>review the information with</w:t>
            </w:r>
            <w:r w:rsidRPr="00450824">
              <w:t xml:space="preserve"> you.</w:t>
            </w:r>
          </w:p>
        </w:tc>
      </w:tr>
    </w:tbl>
    <w:p w14:paraId="3E68B50F" w14:textId="77777777" w:rsidR="00714841" w:rsidRPr="00450824" w:rsidRDefault="00714841" w:rsidP="007440CB">
      <w:bookmarkStart w:id="82" w:name="_Toc347496089"/>
      <w:bookmarkStart w:id="83" w:name="_Toc347496300"/>
      <w:bookmarkStart w:id="84" w:name="_Toc244666460"/>
      <w:r w:rsidRPr="00450824">
        <w:br w:type="page"/>
      </w:r>
    </w:p>
    <w:p w14:paraId="51F6C7A1" w14:textId="28D6770A" w:rsidR="00A95C3F" w:rsidRPr="00F50CBC" w:rsidRDefault="00D62DE0" w:rsidP="00F50CBC">
      <w:pPr>
        <w:pStyle w:val="Heading1"/>
      </w:pPr>
      <w:bookmarkStart w:id="85" w:name="_Toc169503432"/>
      <w:r>
        <w:lastRenderedPageBreak/>
        <w:t>Medical Assistance</w:t>
      </w:r>
      <w:bookmarkEnd w:id="85"/>
      <w:r>
        <w:t xml:space="preserve"> </w:t>
      </w:r>
      <w:bookmarkEnd w:id="82"/>
      <w:bookmarkEnd w:id="83"/>
      <w:bookmarkEnd w:id="84"/>
    </w:p>
    <w:p w14:paraId="4F22CB36" w14:textId="542764E4" w:rsidR="008B5027" w:rsidRPr="003D63B6" w:rsidRDefault="00DD2C87" w:rsidP="00F50CBC">
      <w:pPr>
        <w:rPr>
          <w:color w:val="548DD4" w:themeColor="accent4"/>
        </w:rPr>
      </w:pPr>
      <w:r w:rsidRPr="003D63B6">
        <w:rPr>
          <w:color w:val="548DD4" w:themeColor="accent4"/>
        </w:rPr>
        <w:t>[</w:t>
      </w:r>
      <w:r w:rsidR="008B5027" w:rsidRPr="003D63B6">
        <w:rPr>
          <w:i/>
          <w:iCs/>
          <w:color w:val="548DD4" w:themeColor="accent4"/>
        </w:rPr>
        <w:t>Plans must adapt this generic discussion of Medicaid to reflect the name or features of the Medicaid program in the plan’s state or states.</w:t>
      </w:r>
      <w:r w:rsidRPr="003D63B6">
        <w:rPr>
          <w:color w:val="548DD4" w:themeColor="accent4"/>
        </w:rPr>
        <w:t>]</w:t>
      </w:r>
    </w:p>
    <w:p w14:paraId="04DABA80" w14:textId="3B719453" w:rsidR="008B5027" w:rsidRPr="003D63B6" w:rsidRDefault="00DD2C87" w:rsidP="00F50CBC">
      <w:pPr>
        <w:rPr>
          <w:color w:val="548DD4" w:themeColor="accent4"/>
        </w:rPr>
      </w:pPr>
      <w:r w:rsidRPr="003D63B6">
        <w:rPr>
          <w:color w:val="548DD4" w:themeColor="accent4"/>
        </w:rPr>
        <w:t>[</w:t>
      </w:r>
      <w:r w:rsidR="008B5027" w:rsidRPr="003D63B6">
        <w:rPr>
          <w:i/>
          <w:iCs/>
          <w:color w:val="548DD4" w:themeColor="accent4"/>
        </w:rPr>
        <w:t>If there are two different agencies handling eligibility and coverage/services, the plan should include both and clarify the role of each.</w:t>
      </w:r>
      <w:r w:rsidRPr="003D63B6">
        <w:rPr>
          <w:color w:val="548DD4" w:themeColor="accent4"/>
        </w:rPr>
        <w:t>]</w:t>
      </w:r>
    </w:p>
    <w:p w14:paraId="563178D8" w14:textId="278F909A" w:rsidR="008B5027" w:rsidRPr="003D63B6" w:rsidRDefault="00DD2C87" w:rsidP="00F50CBC">
      <w:pPr>
        <w:rPr>
          <w:color w:val="548DD4" w:themeColor="accent4"/>
        </w:rPr>
      </w:pPr>
      <w:r w:rsidRPr="003D63B6">
        <w:rPr>
          <w:color w:val="548DD4" w:themeColor="accent4"/>
        </w:rPr>
        <w:t>[</w:t>
      </w:r>
      <w:r w:rsidR="008B5027" w:rsidRPr="003D63B6">
        <w:rPr>
          <w:i/>
          <w:iCs/>
          <w:color w:val="548DD4" w:themeColor="accent4"/>
        </w:rPr>
        <w:t>Plans must, as appropriate, include additional telephone numbers for Medicaid program assistance.</w:t>
      </w:r>
      <w:r w:rsidRPr="003D63B6">
        <w:rPr>
          <w:color w:val="548DD4" w:themeColor="accent4"/>
        </w:rPr>
        <w:t>]</w:t>
      </w:r>
    </w:p>
    <w:p w14:paraId="42F5E716" w14:textId="72CD5AB7" w:rsidR="008B5027" w:rsidRDefault="00F648D5" w:rsidP="00F50CBC">
      <w:r>
        <w:t xml:space="preserve">Medical Assistance </w:t>
      </w:r>
      <w:r w:rsidR="01ED2F5D" w:rsidRPr="007B6812">
        <w:t>helps</w:t>
      </w:r>
      <w:r w:rsidR="01ED2F5D">
        <w:t xml:space="preserve"> with medical and long-term services and supports costs for people with limited incomes and resources.</w:t>
      </w:r>
    </w:p>
    <w:p w14:paraId="6EAF110E" w14:textId="1E9AD6F6" w:rsidR="008B5027" w:rsidRDefault="008B5027" w:rsidP="00F50CBC">
      <w:r>
        <w:t xml:space="preserve">You are enrolled in Medicare and in </w:t>
      </w:r>
      <w:r w:rsidR="00627858">
        <w:t>Medical Assistance</w:t>
      </w:r>
      <w:r>
        <w:t xml:space="preserve">. </w:t>
      </w:r>
      <w:r w:rsidRPr="00526D66">
        <w:t xml:space="preserve">If you have questions about the </w:t>
      </w:r>
      <w:r>
        <w:t>help</w:t>
      </w:r>
      <w:r w:rsidRPr="00526D66">
        <w:t xml:space="preserve"> you get from </w:t>
      </w:r>
      <w:r w:rsidR="00627858">
        <w:t>Medical Assistance</w:t>
      </w:r>
      <w:r w:rsidRPr="00526D66">
        <w:t xml:space="preserve">, </w:t>
      </w:r>
      <w:r>
        <w:t xml:space="preserve">call </w:t>
      </w:r>
      <w:r w:rsidR="00C13BED">
        <w:t xml:space="preserve">the Minnesota Department of Human Services </w:t>
      </w:r>
      <w:r w:rsidRPr="00E80252">
        <w:rPr>
          <w:i/>
          <w:iCs/>
        </w:rPr>
        <w:t>.</w:t>
      </w:r>
    </w:p>
    <w:p w14:paraId="4D2E2CAA" w14:textId="45F301C8" w:rsidR="008B5027" w:rsidRPr="00BB0237" w:rsidRDefault="00DD2C87" w:rsidP="00F50CBC">
      <w:pPr>
        <w:rPr>
          <w:color w:val="548DD4" w:themeColor="accent4"/>
        </w:rPr>
      </w:pPr>
      <w:r w:rsidRPr="00BB0237">
        <w:rPr>
          <w:color w:val="548DD4" w:themeColor="accent4"/>
        </w:rPr>
        <w:t>[</w:t>
      </w:r>
      <w:r w:rsidR="008B5027" w:rsidRPr="00BB0237">
        <w:rPr>
          <w:i/>
          <w:iCs/>
          <w:color w:val="548DD4" w:themeColor="accent4"/>
        </w:rPr>
        <w:t>If applicable, plans may also inform members that they can get information about Medicaid from county resource centers and indicate where members can find contact information for these centers.</w:t>
      </w:r>
      <w:r w:rsidRPr="00BB0237">
        <w:rPr>
          <w:color w:val="548DD4" w:themeColor="accent4"/>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1 Table depicting How to contact Medi-Cal Health Care Options"/>
        <w:tblDescription w:val="Pg. 11 Table depicting How to contact Medi-Cal Health Care Options"/>
      </w:tblPr>
      <w:tblGrid>
        <w:gridCol w:w="1757"/>
        <w:gridCol w:w="7834"/>
      </w:tblGrid>
      <w:tr w:rsidR="001772DE" w:rsidRPr="00450824" w14:paraId="0C936CD2" w14:textId="77777777" w:rsidTr="44BBA81E">
        <w:trPr>
          <w:cantSplit/>
          <w:trHeight w:val="94"/>
          <w:tblHeader/>
        </w:trPr>
        <w:tc>
          <w:tcPr>
            <w:tcW w:w="1757" w:type="dxa"/>
            <w:tcBorders>
              <w:top w:val="nil"/>
              <w:left w:val="nil"/>
              <w:bottom w:val="single" w:sz="8" w:space="0" w:color="FFFFFF" w:themeColor="background1"/>
            </w:tcBorders>
            <w:shd w:val="clear" w:color="auto" w:fill="auto"/>
            <w:tcMar>
              <w:left w:w="216" w:type="dxa"/>
              <w:right w:w="115" w:type="dxa"/>
            </w:tcMar>
          </w:tcPr>
          <w:p w14:paraId="7731A2E3" w14:textId="09FC3FF3" w:rsidR="001772DE" w:rsidRPr="00450824" w:rsidRDefault="001772DE" w:rsidP="001772DE">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4642D287" w14:textId="77777777" w:rsidR="001772DE" w:rsidRPr="00450824" w:rsidRDefault="001772DE" w:rsidP="001772DE">
            <w:pPr>
              <w:pStyle w:val="Tabletext"/>
              <w:spacing w:before="0" w:after="0" w:line="60" w:lineRule="exact"/>
              <w:ind w:left="0" w:right="0"/>
            </w:pPr>
          </w:p>
        </w:tc>
      </w:tr>
      <w:tr w:rsidR="000124CF" w:rsidRPr="00450824" w14:paraId="2B8A0598" w14:textId="77777777" w:rsidTr="44BBA81E">
        <w:trPr>
          <w:cantSplit/>
          <w:trHeight w:val="504"/>
        </w:trPr>
        <w:tc>
          <w:tcPr>
            <w:tcW w:w="1757"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60058FC9" w14:textId="77777777" w:rsidR="000124CF" w:rsidRPr="00450824" w:rsidRDefault="000124CF"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77E54423" w14:textId="36CBBAE8" w:rsidR="0095615D" w:rsidRDefault="0095615D" w:rsidP="0095615D">
            <w:pPr>
              <w:spacing w:before="100" w:after="120" w:line="240" w:lineRule="auto"/>
              <w:ind w:left="187" w:right="360"/>
              <w:rPr>
                <w:rFonts w:eastAsia="Times New Roman" w:cs="Arial"/>
                <w:color w:val="000000"/>
              </w:rPr>
            </w:pPr>
            <w:r w:rsidRPr="004F6CC2">
              <w:rPr>
                <w:rFonts w:eastAsia="Times New Roman" w:cs="Arial"/>
                <w:color w:val="000000"/>
              </w:rPr>
              <w:t>Minnesota Department of Human Services </w:t>
            </w:r>
          </w:p>
          <w:p w14:paraId="3408AE6F" w14:textId="1F210D4A" w:rsidR="00627858" w:rsidRPr="004F6CC2" w:rsidRDefault="00627858" w:rsidP="0095615D">
            <w:pPr>
              <w:spacing w:before="100" w:after="120" w:line="240" w:lineRule="auto"/>
              <w:ind w:left="187" w:right="360"/>
              <w:rPr>
                <w:rFonts w:ascii="Times New Roman" w:eastAsia="Times New Roman" w:hAnsi="Times New Roman"/>
                <w:sz w:val="24"/>
                <w:szCs w:val="24"/>
              </w:rPr>
            </w:pPr>
            <w:r>
              <w:rPr>
                <w:rFonts w:eastAsia="Times New Roman" w:cs="Arial"/>
                <w:color w:val="000000"/>
              </w:rPr>
              <w:t>Health Care Consumer Support (HCCS)</w:t>
            </w:r>
          </w:p>
          <w:p w14:paraId="3173DBFE" w14:textId="2B426127" w:rsidR="0095615D" w:rsidRPr="004F6CC2" w:rsidRDefault="0095615D" w:rsidP="0095615D">
            <w:pPr>
              <w:spacing w:before="100" w:after="120" w:line="240" w:lineRule="auto"/>
              <w:ind w:left="187" w:right="360"/>
              <w:rPr>
                <w:rFonts w:ascii="Times New Roman" w:eastAsia="Times New Roman" w:hAnsi="Times New Roman"/>
                <w:sz w:val="24"/>
                <w:szCs w:val="24"/>
              </w:rPr>
            </w:pPr>
            <w:r w:rsidRPr="004F6CC2">
              <w:rPr>
                <w:rFonts w:eastAsia="Times New Roman" w:cs="Arial"/>
                <w:color w:val="000000"/>
              </w:rPr>
              <w:t>1-651-</w:t>
            </w:r>
            <w:r w:rsidR="00627858">
              <w:rPr>
                <w:rFonts w:eastAsia="Times New Roman" w:cs="Arial"/>
                <w:color w:val="000000"/>
              </w:rPr>
              <w:t>297-3862</w:t>
            </w:r>
            <w:r w:rsidRPr="004F6CC2">
              <w:rPr>
                <w:rFonts w:eastAsia="Times New Roman" w:cs="Arial"/>
                <w:color w:val="000000"/>
              </w:rPr>
              <w:t xml:space="preserve"> (Twin Cities Metro area) </w:t>
            </w:r>
          </w:p>
          <w:p w14:paraId="44CB5AB1" w14:textId="77777777" w:rsidR="0095615D" w:rsidRPr="004F6CC2" w:rsidRDefault="0095615D" w:rsidP="0095615D">
            <w:pPr>
              <w:spacing w:before="100" w:after="120" w:line="240" w:lineRule="auto"/>
              <w:ind w:left="187" w:right="360"/>
              <w:rPr>
                <w:rFonts w:ascii="Times New Roman" w:eastAsia="Times New Roman" w:hAnsi="Times New Roman"/>
                <w:sz w:val="24"/>
                <w:szCs w:val="24"/>
              </w:rPr>
            </w:pPr>
            <w:r w:rsidRPr="004F6CC2">
              <w:rPr>
                <w:rFonts w:eastAsia="Times New Roman" w:cs="Arial"/>
                <w:color w:val="000000"/>
              </w:rPr>
              <w:t>Or </w:t>
            </w:r>
          </w:p>
          <w:p w14:paraId="486313B7" w14:textId="2C95DF0C" w:rsidR="0095615D" w:rsidRPr="004F6CC2" w:rsidRDefault="0095615D" w:rsidP="0095615D">
            <w:pPr>
              <w:spacing w:before="100" w:after="120" w:line="240" w:lineRule="auto"/>
              <w:ind w:left="187" w:right="360"/>
              <w:rPr>
                <w:rFonts w:ascii="Times New Roman" w:eastAsia="Times New Roman" w:hAnsi="Times New Roman"/>
                <w:sz w:val="24"/>
                <w:szCs w:val="24"/>
              </w:rPr>
            </w:pPr>
            <w:r w:rsidRPr="004F6CC2">
              <w:rPr>
                <w:rFonts w:eastAsia="Times New Roman" w:cs="Arial"/>
                <w:color w:val="000000"/>
              </w:rPr>
              <w:t>1-800-657-3</w:t>
            </w:r>
            <w:r w:rsidR="00627858">
              <w:rPr>
                <w:rFonts w:eastAsia="Times New Roman" w:cs="Arial"/>
                <w:color w:val="000000"/>
              </w:rPr>
              <w:t>672</w:t>
            </w:r>
            <w:r w:rsidRPr="004F6CC2">
              <w:rPr>
                <w:rFonts w:eastAsia="Times New Roman" w:cs="Arial"/>
                <w:color w:val="000000"/>
              </w:rPr>
              <w:t xml:space="preserve"> (Outside the Twin Cities Metro area) The call is free.</w:t>
            </w:r>
          </w:p>
          <w:p w14:paraId="0F5E30FD" w14:textId="4B31FCEC" w:rsidR="006F1A2D" w:rsidRPr="00450824" w:rsidRDefault="00943ADB" w:rsidP="0090161F">
            <w:pPr>
              <w:pStyle w:val="Tabletext"/>
            </w:pPr>
            <w:r w:rsidRPr="00943ADB">
              <w:t>Monday through Friday, 8:00 a.m. - 4:30 p.m.</w:t>
            </w:r>
          </w:p>
        </w:tc>
      </w:tr>
      <w:tr w:rsidR="000124CF" w:rsidRPr="00450824" w14:paraId="2BF49326" w14:textId="77777777" w:rsidTr="44BBA81E">
        <w:trPr>
          <w:cantSplit/>
          <w:trHeight w:val="808"/>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9056E16" w14:textId="77777777" w:rsidR="000124CF" w:rsidRPr="00450824" w:rsidRDefault="000124CF"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FD97EFC" w14:textId="45DCE7B1" w:rsidR="00B06FE3" w:rsidRPr="009E4CE4" w:rsidRDefault="00B06FE3" w:rsidP="00B06FE3">
            <w:pPr>
              <w:spacing w:before="100" w:after="120" w:line="240" w:lineRule="auto"/>
              <w:ind w:left="187" w:right="360"/>
              <w:rPr>
                <w:rFonts w:ascii="Times New Roman" w:eastAsia="Times New Roman" w:hAnsi="Times New Roman"/>
                <w:sz w:val="24"/>
                <w:szCs w:val="24"/>
              </w:rPr>
            </w:pPr>
            <w:r w:rsidRPr="009E4CE4">
              <w:rPr>
                <w:rFonts w:eastAsia="Times New Roman" w:cs="Arial"/>
                <w:color w:val="000000"/>
              </w:rPr>
              <w:t xml:space="preserve">711 or use your preferred relay service </w:t>
            </w:r>
          </w:p>
          <w:p w14:paraId="5FED4172" w14:textId="6446A2CA" w:rsidR="000124CF" w:rsidRPr="008849BB" w:rsidRDefault="00B06FE3" w:rsidP="00025780">
            <w:pPr>
              <w:pStyle w:val="Tabletext"/>
            </w:pPr>
            <w:r w:rsidRPr="009E4CE4">
              <w:rPr>
                <w:rFonts w:eastAsia="Times New Roman"/>
                <w:snapToGrid/>
                <w:color w:val="000000"/>
              </w:rPr>
              <w:t>These calls are free.</w:t>
            </w:r>
          </w:p>
        </w:tc>
      </w:tr>
      <w:tr w:rsidR="000124CF" w:rsidRPr="00450824" w14:paraId="0DE398CF" w14:textId="77777777" w:rsidTr="44BBA81E">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0BDDF63" w14:textId="77777777" w:rsidR="000124CF" w:rsidRPr="00450824" w:rsidRDefault="000124CF"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592869E9" w14:textId="77777777" w:rsidR="00BC5035" w:rsidRPr="00F5640F" w:rsidRDefault="00BC5035" w:rsidP="00BC5035">
            <w:pPr>
              <w:spacing w:before="100" w:after="0" w:line="240" w:lineRule="auto"/>
              <w:ind w:left="187" w:right="360"/>
              <w:rPr>
                <w:rFonts w:ascii="Times New Roman" w:eastAsia="Times New Roman" w:hAnsi="Times New Roman"/>
                <w:sz w:val="24"/>
                <w:szCs w:val="24"/>
              </w:rPr>
            </w:pPr>
            <w:r w:rsidRPr="00F5640F">
              <w:rPr>
                <w:rFonts w:eastAsia="Times New Roman" w:cs="Arial"/>
                <w:color w:val="000000"/>
              </w:rPr>
              <w:t>Department of Human Services of Minnesota</w:t>
            </w:r>
          </w:p>
          <w:p w14:paraId="7E73F804" w14:textId="77777777" w:rsidR="00BC5035" w:rsidRPr="00F5640F" w:rsidRDefault="00BC5035" w:rsidP="00BC5035">
            <w:pPr>
              <w:spacing w:after="0" w:line="240" w:lineRule="auto"/>
              <w:ind w:left="187" w:right="360"/>
              <w:rPr>
                <w:rFonts w:ascii="Times New Roman" w:eastAsia="Times New Roman" w:hAnsi="Times New Roman"/>
                <w:sz w:val="24"/>
                <w:szCs w:val="24"/>
              </w:rPr>
            </w:pPr>
            <w:r w:rsidRPr="00F5640F">
              <w:rPr>
                <w:rFonts w:eastAsia="Times New Roman" w:cs="Arial"/>
                <w:color w:val="000000"/>
              </w:rPr>
              <w:t>444 Lafayette Road North</w:t>
            </w:r>
          </w:p>
          <w:p w14:paraId="7FAF9492" w14:textId="04DFFCF9" w:rsidR="007C5F08" w:rsidRPr="00E80252" w:rsidRDefault="00BC5035" w:rsidP="00025780">
            <w:pPr>
              <w:spacing w:before="100" w:after="0" w:line="240" w:lineRule="auto"/>
              <w:ind w:left="187" w:right="360"/>
              <w:rPr>
                <w:i/>
                <w:iCs/>
              </w:rPr>
            </w:pPr>
            <w:r w:rsidRPr="00F5640F">
              <w:rPr>
                <w:rFonts w:eastAsia="Times New Roman" w:cs="Arial"/>
                <w:color w:val="000000"/>
              </w:rPr>
              <w:t>St. Paul, MN 55155</w:t>
            </w:r>
          </w:p>
        </w:tc>
      </w:tr>
      <w:tr w:rsidR="000124CF" w:rsidRPr="00450824" w14:paraId="599C4E0B" w14:textId="77777777" w:rsidTr="44BBA81E">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F69E2BC" w14:textId="77777777" w:rsidR="000124CF" w:rsidRPr="00450824" w:rsidRDefault="000124CF"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4C2C4693" w14:textId="1CF5FE2A" w:rsidR="000124CF" w:rsidRPr="00450824" w:rsidRDefault="00000000" w:rsidP="00025780">
            <w:pPr>
              <w:pStyle w:val="Tabletext"/>
            </w:pPr>
            <w:hyperlink r:id="rId17" w:history="1">
              <w:r w:rsidR="00521613">
                <w:rPr>
                  <w:rStyle w:val="Hyperlink"/>
                  <w:color w:val="000000"/>
                  <w:shd w:val="clear" w:color="auto" w:fill="FFFFFF"/>
                </w:rPr>
                <w:t>DHS.info@state.mn.us</w:t>
              </w:r>
            </w:hyperlink>
          </w:p>
        </w:tc>
      </w:tr>
      <w:tr w:rsidR="000124CF" w:rsidRPr="00450824" w14:paraId="37783491" w14:textId="77777777" w:rsidTr="44BBA81E">
        <w:trPr>
          <w:cantSplit/>
          <w:trHeight w:val="504"/>
        </w:trPr>
        <w:tc>
          <w:tcPr>
            <w:tcW w:w="1757"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C6AD143" w14:textId="77777777" w:rsidR="000124CF" w:rsidRPr="00450824" w:rsidRDefault="000124CF"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08EAEC4E" w14:textId="24244BDB" w:rsidR="007C5F08" w:rsidRPr="00E80252" w:rsidRDefault="00000000" w:rsidP="00025780">
            <w:pPr>
              <w:pStyle w:val="Tabletext"/>
              <w:rPr>
                <w:i/>
                <w:iCs/>
              </w:rPr>
            </w:pPr>
            <w:hyperlink r:id="rId18" w:history="1">
              <w:r w:rsidR="00594969">
                <w:rPr>
                  <w:rStyle w:val="Hyperlink"/>
                </w:rPr>
                <w:t>www.mn.gov/dhs/people-we-serve/adults/health-care/health-care-programs/programs-and-services/medical-assist</w:t>
              </w:r>
              <w:r w:rsidR="00594969">
                <w:rPr>
                  <w:rStyle w:val="Hyperlink"/>
                </w:rPr>
                <w:t>a</w:t>
              </w:r>
              <w:r w:rsidR="00594969">
                <w:rPr>
                  <w:rStyle w:val="Hyperlink"/>
                </w:rPr>
                <w:t>nce.jsp</w:t>
              </w:r>
            </w:hyperlink>
          </w:p>
        </w:tc>
      </w:tr>
    </w:tbl>
    <w:p w14:paraId="19857C6A" w14:textId="77777777" w:rsidR="00E05977" w:rsidRPr="00450824" w:rsidRDefault="00E05977" w:rsidP="00163762">
      <w:r w:rsidRPr="00450824">
        <w:br w:type="page"/>
      </w:r>
    </w:p>
    <w:p w14:paraId="5E782913" w14:textId="3B1D04E3" w:rsidR="00692FC8" w:rsidRDefault="0094576D" w:rsidP="00BE4B97">
      <w:pPr>
        <w:pStyle w:val="Heading1"/>
        <w:rPr>
          <w:b w:val="0"/>
          <w:bCs w:val="0"/>
          <w:iCs/>
          <w:sz w:val="22"/>
          <w:szCs w:val="22"/>
        </w:rPr>
      </w:pPr>
      <w:bookmarkStart w:id="86" w:name="_Toc169503433"/>
      <w:r w:rsidRPr="00692FC8">
        <w:rPr>
          <w:rFonts w:cs="Arial"/>
          <w:szCs w:val="28"/>
        </w:rPr>
        <w:lastRenderedPageBreak/>
        <w:t>Ombudsperson for Public Managed Health Care Program</w:t>
      </w:r>
      <w:bookmarkEnd w:id="86"/>
      <w:r w:rsidRPr="00692FC8">
        <w:rPr>
          <w:rFonts w:cs="Arial"/>
          <w:color w:val="548DD4"/>
          <w:szCs w:val="28"/>
        </w:rPr>
        <w:t xml:space="preserve"> </w:t>
      </w:r>
    </w:p>
    <w:p w14:paraId="07701CA2" w14:textId="1137E5FD" w:rsidR="00692FC8" w:rsidRPr="00692FC8" w:rsidRDefault="00692FC8" w:rsidP="00692FC8">
      <w:r>
        <w:t>T</w:t>
      </w:r>
      <w:r w:rsidRPr="00692FC8">
        <w:t>he Ombudsperson for Public Managed Health Care Program works as an advocate on your behalf. They can answer questions if you have a problem or complaint and can help you understand what to do. The Ombudsperson for Public Managed Health Care Program also helps you with service or billing problems. They are not connected with our plan or with any insurance company or health plan. 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Cal MediConnect Ombuds Program"/>
        <w:tblDescription w:val="Pg. 12 Table depicting How to contact the Cal MediConnect Ombuds Program"/>
      </w:tblPr>
      <w:tblGrid>
        <w:gridCol w:w="1756"/>
        <w:gridCol w:w="7834"/>
      </w:tblGrid>
      <w:tr w:rsidR="0089503F" w:rsidRPr="00450824" w14:paraId="356160D5" w14:textId="77777777" w:rsidTr="1C97FF81">
        <w:trPr>
          <w:cantSplit/>
          <w:trHeight w:val="94"/>
          <w:tblHeader/>
        </w:trPr>
        <w:tc>
          <w:tcPr>
            <w:tcW w:w="1756" w:type="dxa"/>
            <w:tcBorders>
              <w:top w:val="nil"/>
              <w:left w:val="nil"/>
              <w:bottom w:val="single" w:sz="8" w:space="0" w:color="FFFFFF" w:themeColor="background1"/>
            </w:tcBorders>
            <w:shd w:val="clear" w:color="auto" w:fill="auto"/>
            <w:tcMar>
              <w:left w:w="216" w:type="dxa"/>
              <w:right w:w="115" w:type="dxa"/>
            </w:tcMar>
          </w:tcPr>
          <w:p w14:paraId="68E6EBBA" w14:textId="6B26AA6B" w:rsidR="0089503F" w:rsidRPr="00450824" w:rsidRDefault="0089503F" w:rsidP="005444A1">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DEE2DD6" w14:textId="77777777" w:rsidR="0089503F" w:rsidRPr="00450824" w:rsidRDefault="0089503F" w:rsidP="005444A1">
            <w:pPr>
              <w:pStyle w:val="Tabletext"/>
              <w:spacing w:before="0" w:after="0" w:line="60" w:lineRule="exact"/>
              <w:ind w:left="0" w:right="0"/>
            </w:pPr>
          </w:p>
        </w:tc>
      </w:tr>
      <w:tr w:rsidR="000124CF" w:rsidRPr="00450824" w14:paraId="6892152A" w14:textId="77777777" w:rsidTr="1C97FF81">
        <w:trPr>
          <w:cantSplit/>
          <w:trHeight w:val="20"/>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4C3C00B9" w14:textId="77777777" w:rsidR="000124CF" w:rsidRPr="00450824" w:rsidRDefault="000124CF" w:rsidP="005C4CCC">
            <w:pPr>
              <w:pStyle w:val="Tabletextbold"/>
            </w:pPr>
            <w:r w:rsidRPr="00450824">
              <w:t>CALL</w:t>
            </w:r>
          </w:p>
        </w:tc>
        <w:tc>
          <w:tcPr>
            <w:tcW w:w="7834" w:type="dxa"/>
            <w:tcBorders>
              <w:top w:val="single" w:sz="4" w:space="0" w:color="auto"/>
              <w:bottom w:val="single" w:sz="4" w:space="0" w:color="auto"/>
              <w:right w:val="single" w:sz="4" w:space="0" w:color="auto"/>
            </w:tcBorders>
          </w:tcPr>
          <w:p w14:paraId="554C4A4B" w14:textId="2648ED4B" w:rsidR="007C5F08" w:rsidRPr="00990161" w:rsidRDefault="002B38AB" w:rsidP="002F6E1B">
            <w:pPr>
              <w:pStyle w:val="Tabletext"/>
            </w:pPr>
            <w:r w:rsidRPr="00990161">
              <w:t>1-</w:t>
            </w:r>
            <w:r w:rsidR="00867186" w:rsidRPr="00990161">
              <w:t>65</w:t>
            </w:r>
            <w:r w:rsidR="002E6C56" w:rsidRPr="00990161">
              <w:t>1-431-2660</w:t>
            </w:r>
            <w:r w:rsidR="004760A7" w:rsidRPr="00990161">
              <w:t xml:space="preserve"> (Twin Cities Metro area)</w:t>
            </w:r>
          </w:p>
          <w:p w14:paraId="294FAF52" w14:textId="244A4A89" w:rsidR="007344CF" w:rsidRPr="00990161" w:rsidRDefault="007344CF" w:rsidP="002F6E1B">
            <w:pPr>
              <w:pStyle w:val="Tabletext"/>
            </w:pPr>
            <w:r w:rsidRPr="00990161">
              <w:t>Or</w:t>
            </w:r>
          </w:p>
          <w:p w14:paraId="70C5E09D" w14:textId="4843CFE0" w:rsidR="007344CF" w:rsidRPr="00990161" w:rsidRDefault="00571C3C" w:rsidP="002F6E1B">
            <w:pPr>
              <w:pStyle w:val="Tabletext"/>
            </w:pPr>
            <w:r w:rsidRPr="00990161">
              <w:t>1-</w:t>
            </w:r>
            <w:r w:rsidR="009A2ED8" w:rsidRPr="00990161">
              <w:t>800-657-3729 (Outside Twin Cities Metro area) The call is free.</w:t>
            </w:r>
          </w:p>
          <w:p w14:paraId="24EB0E58" w14:textId="1F7EC5AF" w:rsidR="00C56F89" w:rsidRPr="00450824" w:rsidRDefault="009A2ED8" w:rsidP="00025780">
            <w:pPr>
              <w:pStyle w:val="Tabletext"/>
              <w:rPr>
                <w:i/>
              </w:rPr>
            </w:pPr>
            <w:r w:rsidRPr="00990161">
              <w:t>Monday through Friday, 8:00 a.m. - 4:30 p.m.</w:t>
            </w:r>
          </w:p>
        </w:tc>
      </w:tr>
      <w:tr w:rsidR="000124CF" w:rsidRPr="00450824" w14:paraId="66951972"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4742EC3C" w14:textId="77777777" w:rsidR="000124CF" w:rsidRPr="00450824" w:rsidRDefault="000124CF" w:rsidP="005C4CC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7AF7EE7B" w14:textId="1BE2C1E7" w:rsidR="00AB701D" w:rsidRPr="00990161" w:rsidRDefault="00571C3C" w:rsidP="004F6676">
            <w:pPr>
              <w:pStyle w:val="Tabletext"/>
            </w:pPr>
            <w:r w:rsidRPr="00990161">
              <w:t>1-</w:t>
            </w:r>
            <w:r w:rsidR="004F6676" w:rsidRPr="00990161">
              <w:t xml:space="preserve">800-627-3529 </w:t>
            </w:r>
          </w:p>
          <w:p w14:paraId="64CD15B7" w14:textId="15F3FAAE" w:rsidR="004F6676" w:rsidRPr="00990161" w:rsidRDefault="00AB701D" w:rsidP="004F6676">
            <w:pPr>
              <w:pStyle w:val="Tabletext"/>
            </w:pPr>
            <w:r w:rsidRPr="00990161">
              <w:t>This number is for people who have difficulty with hearing or speaking. You must have special telephone equipment to call it</w:t>
            </w:r>
            <w:r w:rsidR="007A543F" w:rsidRPr="00990161">
              <w:t>.</w:t>
            </w:r>
          </w:p>
          <w:p w14:paraId="2AC6F0E9" w14:textId="77777777" w:rsidR="004F6676" w:rsidRPr="00990161" w:rsidRDefault="004F6676" w:rsidP="004F6676">
            <w:pPr>
              <w:pStyle w:val="Tabletext"/>
            </w:pPr>
            <w:r w:rsidRPr="00990161">
              <w:t>Or</w:t>
            </w:r>
          </w:p>
          <w:p w14:paraId="2D14F5E9" w14:textId="74F7182E" w:rsidR="004F6676" w:rsidRPr="00990161" w:rsidRDefault="004F6676" w:rsidP="004F6676">
            <w:pPr>
              <w:pStyle w:val="Tabletext"/>
            </w:pPr>
            <w:r w:rsidRPr="00990161">
              <w:t xml:space="preserve">711 or use your preferred relay service </w:t>
            </w:r>
          </w:p>
          <w:p w14:paraId="212A15DA" w14:textId="5D729C18" w:rsidR="000124CF" w:rsidRPr="00990161" w:rsidRDefault="004F6676" w:rsidP="00025780">
            <w:pPr>
              <w:pStyle w:val="Tabletext"/>
            </w:pPr>
            <w:r w:rsidRPr="00990161">
              <w:t>These calls are free.</w:t>
            </w:r>
          </w:p>
        </w:tc>
      </w:tr>
      <w:tr w:rsidR="000124CF" w:rsidRPr="00450824" w14:paraId="78245FB6"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00FE0EAC" w14:textId="77777777" w:rsidR="000124CF" w:rsidRPr="00450824" w:rsidRDefault="000124CF" w:rsidP="005C4CC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3BC27A88" w14:textId="77777777" w:rsidR="00154000" w:rsidRPr="00154000" w:rsidRDefault="00154000" w:rsidP="00154000">
            <w:pPr>
              <w:spacing w:before="100" w:after="120"/>
              <w:ind w:left="187" w:right="360"/>
              <w:rPr>
                <w:iCs/>
              </w:rPr>
            </w:pPr>
            <w:r w:rsidRPr="00154000">
              <w:rPr>
                <w:iCs/>
              </w:rPr>
              <w:t>MN Department of Human Services</w:t>
            </w:r>
          </w:p>
          <w:p w14:paraId="2EE38CE0" w14:textId="77777777" w:rsidR="00154000" w:rsidRPr="00154000" w:rsidRDefault="00154000" w:rsidP="00154000">
            <w:pPr>
              <w:spacing w:before="100" w:after="120"/>
              <w:ind w:left="187" w:right="360"/>
              <w:rPr>
                <w:iCs/>
              </w:rPr>
            </w:pPr>
            <w:r w:rsidRPr="00154000">
              <w:rPr>
                <w:iCs/>
              </w:rPr>
              <w:t>Ombudsperson for Public Managed Health Care Programs</w:t>
            </w:r>
          </w:p>
          <w:p w14:paraId="6AA027AB" w14:textId="77777777" w:rsidR="00154000" w:rsidRPr="00154000" w:rsidRDefault="00154000" w:rsidP="00154000">
            <w:pPr>
              <w:spacing w:before="100" w:after="120"/>
              <w:ind w:left="187" w:right="360"/>
              <w:rPr>
                <w:iCs/>
              </w:rPr>
            </w:pPr>
            <w:r w:rsidRPr="00154000">
              <w:rPr>
                <w:iCs/>
              </w:rPr>
              <w:t>PO Box 64249</w:t>
            </w:r>
          </w:p>
          <w:p w14:paraId="2D85914F" w14:textId="2A0BA4F4" w:rsidR="000124CF" w:rsidRPr="00231538" w:rsidRDefault="00154000" w:rsidP="002F6E1B">
            <w:pPr>
              <w:spacing w:before="100" w:after="120"/>
              <w:ind w:left="187" w:right="360"/>
            </w:pPr>
            <w:r w:rsidRPr="00154000">
              <w:rPr>
                <w:iCs/>
              </w:rPr>
              <w:t>St. Paul, MN 55164-0249</w:t>
            </w:r>
          </w:p>
        </w:tc>
      </w:tr>
      <w:tr w:rsidR="000124CF" w:rsidRPr="00450824" w14:paraId="2796C333"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2678B08F" w14:textId="77777777" w:rsidR="000124CF" w:rsidRPr="00450824" w:rsidRDefault="000124CF" w:rsidP="005C4CCC">
            <w:pPr>
              <w:pStyle w:val="Tabletextbold"/>
            </w:pPr>
            <w:r w:rsidRPr="00450824">
              <w:t>EMAIL</w:t>
            </w:r>
          </w:p>
        </w:tc>
        <w:tc>
          <w:tcPr>
            <w:tcW w:w="7834" w:type="dxa"/>
            <w:tcBorders>
              <w:top w:val="single" w:sz="4" w:space="0" w:color="auto"/>
              <w:bottom w:val="single" w:sz="4" w:space="0" w:color="auto"/>
              <w:right w:val="single" w:sz="4" w:space="0" w:color="auto"/>
            </w:tcBorders>
          </w:tcPr>
          <w:p w14:paraId="7F1A1B50" w14:textId="0BF324A8" w:rsidR="000124CF" w:rsidRPr="00990161" w:rsidRDefault="00D350D5" w:rsidP="006922C7">
            <w:pPr>
              <w:spacing w:before="100" w:after="120"/>
              <w:ind w:left="187" w:right="360"/>
            </w:pPr>
            <w:r w:rsidRPr="00990161">
              <w:rPr>
                <w:rFonts w:eastAsia="Arial"/>
                <w:iCs/>
              </w:rPr>
              <w:t>dhsombudsperson@state.mn.us</w:t>
            </w:r>
          </w:p>
        </w:tc>
      </w:tr>
      <w:tr w:rsidR="000124CF" w:rsidRPr="00450824" w14:paraId="453B442D" w14:textId="77777777" w:rsidTr="1C97FF81">
        <w:trPr>
          <w:cantSplit/>
          <w:trHeight w:val="20"/>
        </w:trPr>
        <w:tc>
          <w:tcPr>
            <w:tcW w:w="1756"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DCB4E2C" w14:textId="77777777" w:rsidR="000124CF" w:rsidRPr="00450824" w:rsidRDefault="000124CF" w:rsidP="005C4CCC">
            <w:pPr>
              <w:pStyle w:val="Tabletextbold"/>
            </w:pPr>
            <w:r w:rsidRPr="00450824">
              <w:t>WEBSITE</w:t>
            </w:r>
          </w:p>
        </w:tc>
        <w:tc>
          <w:tcPr>
            <w:tcW w:w="7834" w:type="dxa"/>
            <w:tcBorders>
              <w:top w:val="single" w:sz="4" w:space="0" w:color="auto"/>
              <w:bottom w:val="single" w:sz="4" w:space="0" w:color="auto"/>
              <w:right w:val="single" w:sz="4" w:space="0" w:color="auto"/>
            </w:tcBorders>
          </w:tcPr>
          <w:p w14:paraId="5B82D53C" w14:textId="45520452" w:rsidR="000124CF" w:rsidRPr="00450824" w:rsidRDefault="00025780" w:rsidP="006922C7">
            <w:pPr>
              <w:spacing w:before="100" w:after="120"/>
              <w:ind w:left="187" w:right="360"/>
            </w:pPr>
            <w:r>
              <w:rPr>
                <w:color w:val="548DD4"/>
              </w:rPr>
              <w:fldChar w:fldCharType="begin"/>
            </w:r>
            <w:ins w:id="87" w:author="MMCO" w:date="2024-06-17T07:52:00Z">
              <w:r>
                <w:rPr>
                  <w:color w:val="548DD4"/>
                </w:rPr>
                <w:instrText>HYPERLINK "http://</w:instrText>
              </w:r>
            </w:ins>
            <w:r w:rsidRPr="00113715">
              <w:rPr>
                <w:color w:val="548DD4"/>
              </w:rPr>
              <w:instrText>www.mn.gov/dhs/managedcareombudsman</w:instrText>
            </w:r>
            <w:ins w:id="88" w:author="MMCO" w:date="2024-06-17T07:52:00Z">
              <w:r>
                <w:rPr>
                  <w:color w:val="548DD4"/>
                </w:rPr>
                <w:instrText>"</w:instrText>
              </w:r>
            </w:ins>
            <w:r>
              <w:rPr>
                <w:color w:val="548DD4"/>
              </w:rPr>
            </w:r>
            <w:r>
              <w:rPr>
                <w:color w:val="548DD4"/>
              </w:rPr>
              <w:fldChar w:fldCharType="separate"/>
            </w:r>
            <w:r w:rsidRPr="00E63913">
              <w:rPr>
                <w:rStyle w:val="Hyperlink"/>
              </w:rPr>
              <w:t>www.mn.gov/dhs/managed</w:t>
            </w:r>
            <w:r w:rsidRPr="00E63913">
              <w:rPr>
                <w:rStyle w:val="Hyperlink"/>
              </w:rPr>
              <w:t>c</w:t>
            </w:r>
            <w:r w:rsidRPr="00E63913">
              <w:rPr>
                <w:rStyle w:val="Hyperlink"/>
              </w:rPr>
              <w:t>areombudsman</w:t>
            </w:r>
            <w:r>
              <w:rPr>
                <w:color w:val="548DD4"/>
              </w:rPr>
              <w:fldChar w:fldCharType="end"/>
            </w:r>
          </w:p>
        </w:tc>
      </w:tr>
    </w:tbl>
    <w:p w14:paraId="0DB342F9" w14:textId="37762D9E" w:rsidR="004F467D" w:rsidRDefault="004F467D" w:rsidP="00B435E2">
      <w:pPr>
        <w:pStyle w:val="NoSpacing"/>
      </w:pPr>
      <w:bookmarkStart w:id="89" w:name="_Toc347496302"/>
    </w:p>
    <w:p w14:paraId="7013549A" w14:textId="77777777" w:rsidR="00A740DC" w:rsidRDefault="00A740DC" w:rsidP="00A740DC">
      <w:pPr>
        <w:spacing w:after="0" w:line="240" w:lineRule="auto"/>
        <w:rPr>
          <w:i/>
        </w:rPr>
      </w:pPr>
      <w:r>
        <w:br w:type="page"/>
      </w:r>
    </w:p>
    <w:p w14:paraId="30A18DA9" w14:textId="1368456B" w:rsidR="00A740DC" w:rsidRPr="0094576D" w:rsidRDefault="00EC34C7" w:rsidP="007B4FDB">
      <w:pPr>
        <w:pStyle w:val="Heading1"/>
        <w:rPr>
          <w:szCs w:val="28"/>
        </w:rPr>
      </w:pPr>
      <w:bookmarkStart w:id="90" w:name="_Toc169503434"/>
      <w:r w:rsidRPr="0094576D">
        <w:rPr>
          <w:rFonts w:cs="Arial"/>
          <w:szCs w:val="28"/>
        </w:rPr>
        <w:lastRenderedPageBreak/>
        <w:t>Office of Ombudsman for Long Term Care (OOLTC)</w:t>
      </w:r>
      <w:bookmarkEnd w:id="90"/>
      <w:r w:rsidRPr="0094576D">
        <w:rPr>
          <w:szCs w:val="28"/>
        </w:rPr>
        <w:t xml:space="preserve"> </w:t>
      </w:r>
    </w:p>
    <w:p w14:paraId="40C44DA8" w14:textId="2124FA09" w:rsidR="00A740DC" w:rsidRPr="0094576D" w:rsidRDefault="00A740DC" w:rsidP="00990161">
      <w:pPr>
        <w:rPr>
          <w:i/>
          <w:iCs/>
        </w:rPr>
      </w:pPr>
      <w:r w:rsidRPr="0094576D">
        <w:rPr>
          <w:iCs/>
        </w:rPr>
        <w:t xml:space="preserve">The </w:t>
      </w:r>
      <w:r w:rsidR="00EC34C7" w:rsidRPr="0094576D">
        <w:rPr>
          <w:iCs/>
        </w:rPr>
        <w:t xml:space="preserve">OOLTC </w:t>
      </w:r>
      <w:r w:rsidRPr="0094576D">
        <w:rPr>
          <w:iCs/>
        </w:rPr>
        <w:t xml:space="preserve">helps people get information about nursing homes and resolve problems between nursing homes and residents or their families. </w:t>
      </w:r>
    </w:p>
    <w:p w14:paraId="45E407E3" w14:textId="72A5136C" w:rsidR="00A740DC" w:rsidRPr="0094576D" w:rsidRDefault="007408BA" w:rsidP="00A740DC">
      <w:pPr>
        <w:rPr>
          <w:i/>
          <w:iCs/>
        </w:rPr>
      </w:pPr>
      <w:r w:rsidRPr="0094576D">
        <w:rPr>
          <w:iCs/>
        </w:rPr>
        <w:t xml:space="preserve">The </w:t>
      </w:r>
      <w:r w:rsidR="00EC34C7" w:rsidRPr="0094576D">
        <w:rPr>
          <w:iCs/>
        </w:rPr>
        <w:t xml:space="preserve">OOLTC </w:t>
      </w:r>
      <w:r w:rsidR="00A740DC" w:rsidRPr="0094576D">
        <w:rPr>
          <w:iCs/>
        </w:rPr>
        <w:t xml:space="preserve">is not connected with </w:t>
      </w:r>
      <w:r w:rsidR="00A619C7" w:rsidRPr="0094576D">
        <w:rPr>
          <w:iCs/>
        </w:rPr>
        <w:t xml:space="preserve">our plan or </w:t>
      </w:r>
      <w:r w:rsidR="00A740DC" w:rsidRPr="0094576D">
        <w:rPr>
          <w:iCs/>
        </w:rPr>
        <w:t>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the Health Insurance Counseling and Advocacy Program"/>
        <w:tblDescription w:val="Pg. 13 Table depicting How to contact the Health Insurance Counseling and Advocacy Program"/>
      </w:tblPr>
      <w:tblGrid>
        <w:gridCol w:w="1756"/>
        <w:gridCol w:w="7834"/>
      </w:tblGrid>
      <w:tr w:rsidR="00A740DC" w:rsidRPr="00450824" w14:paraId="0D39F8A8" w14:textId="77777777" w:rsidTr="00372D63">
        <w:trPr>
          <w:cantSplit/>
          <w:trHeight w:val="75"/>
          <w:tblHeader/>
        </w:trPr>
        <w:tc>
          <w:tcPr>
            <w:tcW w:w="1756" w:type="dxa"/>
            <w:tcBorders>
              <w:top w:val="nil"/>
              <w:left w:val="nil"/>
              <w:bottom w:val="single" w:sz="8" w:space="0" w:color="FFFFFF"/>
            </w:tcBorders>
            <w:shd w:val="clear" w:color="auto" w:fill="auto"/>
            <w:tcMar>
              <w:left w:w="216" w:type="dxa"/>
              <w:right w:w="115" w:type="dxa"/>
            </w:tcMar>
          </w:tcPr>
          <w:p w14:paraId="580F71D8" w14:textId="77777777" w:rsidR="00A740DC" w:rsidRPr="00450824" w:rsidRDefault="00A740DC" w:rsidP="00372D63">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38F5843" w14:textId="77777777" w:rsidR="00A740DC" w:rsidRPr="00450824" w:rsidRDefault="00A740DC" w:rsidP="00372D63">
            <w:pPr>
              <w:pStyle w:val="Tabletext"/>
              <w:spacing w:before="0" w:after="0" w:line="60" w:lineRule="exact"/>
              <w:ind w:left="0" w:right="0"/>
            </w:pPr>
          </w:p>
        </w:tc>
      </w:tr>
      <w:tr w:rsidR="00A740DC" w:rsidRPr="00450824" w14:paraId="77A74278"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0404F13E" w14:textId="77777777" w:rsidR="00A740DC" w:rsidRPr="00450824" w:rsidRDefault="00A740DC"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65242D2A" w14:textId="77777777" w:rsidR="00234925" w:rsidRPr="003C0894" w:rsidRDefault="00234925" w:rsidP="00234925">
            <w:pPr>
              <w:spacing w:before="100" w:after="120" w:line="240" w:lineRule="auto"/>
              <w:ind w:left="187" w:right="360"/>
              <w:rPr>
                <w:rFonts w:ascii="Times New Roman" w:eastAsia="Times New Roman" w:hAnsi="Times New Roman"/>
                <w:sz w:val="24"/>
                <w:szCs w:val="24"/>
              </w:rPr>
            </w:pPr>
            <w:r w:rsidRPr="003C0894">
              <w:rPr>
                <w:rFonts w:eastAsia="Times New Roman" w:cs="Arial"/>
                <w:color w:val="000000"/>
              </w:rPr>
              <w:t>1-651-431-2555 (Twin Cities Metro area) </w:t>
            </w:r>
          </w:p>
          <w:p w14:paraId="37E591CE" w14:textId="77777777" w:rsidR="00234925" w:rsidRPr="003C0894" w:rsidRDefault="00234925" w:rsidP="00234925">
            <w:pPr>
              <w:spacing w:before="100" w:after="120" w:line="240" w:lineRule="auto"/>
              <w:ind w:left="187" w:right="360"/>
              <w:rPr>
                <w:rFonts w:ascii="Times New Roman" w:eastAsia="Times New Roman" w:hAnsi="Times New Roman"/>
                <w:sz w:val="24"/>
                <w:szCs w:val="24"/>
              </w:rPr>
            </w:pPr>
            <w:r w:rsidRPr="003C0894">
              <w:rPr>
                <w:rFonts w:eastAsia="Times New Roman" w:cs="Arial"/>
                <w:color w:val="000000"/>
              </w:rPr>
              <w:t>Or </w:t>
            </w:r>
          </w:p>
          <w:p w14:paraId="7D1754BD" w14:textId="77777777" w:rsidR="00234925" w:rsidRPr="003C0894" w:rsidRDefault="00234925" w:rsidP="00234925">
            <w:pPr>
              <w:spacing w:before="100" w:after="120" w:line="240" w:lineRule="auto"/>
              <w:ind w:left="187" w:right="360"/>
              <w:rPr>
                <w:rFonts w:ascii="Times New Roman" w:eastAsia="Times New Roman" w:hAnsi="Times New Roman"/>
                <w:sz w:val="24"/>
                <w:szCs w:val="24"/>
              </w:rPr>
            </w:pPr>
            <w:r w:rsidRPr="003C0894">
              <w:rPr>
                <w:rFonts w:eastAsia="Times New Roman" w:cs="Arial"/>
                <w:color w:val="000000"/>
              </w:rPr>
              <w:t>1-800-657-3591 (Outside Twin Cities Metro area) The call is free.</w:t>
            </w:r>
          </w:p>
          <w:p w14:paraId="5383858D" w14:textId="15F5D395" w:rsidR="00A740DC" w:rsidRPr="008849BB" w:rsidRDefault="00FD26AF" w:rsidP="00025780">
            <w:pPr>
              <w:pStyle w:val="Tabletext"/>
            </w:pPr>
            <w:r w:rsidRPr="007408BA">
              <w:t>Monday through Friday, 8:00 a.m. - 4:30 p.m.</w:t>
            </w:r>
          </w:p>
        </w:tc>
      </w:tr>
      <w:tr w:rsidR="00A740DC" w:rsidRPr="00450824" w14:paraId="35A4FC50" w14:textId="77777777" w:rsidTr="00372D63">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66ADE409" w14:textId="77777777" w:rsidR="00A740DC" w:rsidRPr="00450824" w:rsidRDefault="00A740DC"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73CD39EB" w14:textId="77777777" w:rsidR="00BB058E" w:rsidRDefault="00EE3A30" w:rsidP="00EE3A30">
            <w:pPr>
              <w:spacing w:before="100" w:after="120" w:line="240" w:lineRule="auto"/>
              <w:ind w:left="187" w:right="360"/>
              <w:rPr>
                <w:rFonts w:eastAsia="Times New Roman" w:cs="Arial"/>
                <w:color w:val="000000"/>
              </w:rPr>
            </w:pPr>
            <w:r w:rsidRPr="00CE703A">
              <w:rPr>
                <w:rFonts w:eastAsia="Times New Roman" w:cs="Arial"/>
                <w:color w:val="000000"/>
              </w:rPr>
              <w:t xml:space="preserve">1-800-627-3529 </w:t>
            </w:r>
          </w:p>
          <w:p w14:paraId="0486E2E5" w14:textId="5648B52A" w:rsidR="00EE3A30" w:rsidRPr="00DF5F46" w:rsidRDefault="00DF5F46" w:rsidP="00EE3A30">
            <w:pPr>
              <w:spacing w:before="100" w:after="120" w:line="240" w:lineRule="auto"/>
              <w:ind w:left="187" w:right="360"/>
              <w:rPr>
                <w:rFonts w:eastAsia="Times New Roman" w:cs="Arial"/>
              </w:rPr>
            </w:pPr>
            <w:r>
              <w:rPr>
                <w:rFonts w:eastAsia="Times New Roman" w:cs="Arial"/>
              </w:rPr>
              <w:t>This number is for people who have difficulty with hearing or speaking. You must have special telephone equipment to call it.</w:t>
            </w:r>
          </w:p>
          <w:p w14:paraId="45BB3119" w14:textId="77777777" w:rsidR="00EE3A30" w:rsidRPr="00CE703A" w:rsidRDefault="00EE3A30" w:rsidP="00EE3A30">
            <w:pPr>
              <w:spacing w:before="100" w:after="120" w:line="240" w:lineRule="auto"/>
              <w:ind w:left="187" w:right="360"/>
              <w:rPr>
                <w:rFonts w:ascii="Times New Roman" w:eastAsia="Times New Roman" w:hAnsi="Times New Roman"/>
                <w:sz w:val="24"/>
                <w:szCs w:val="24"/>
              </w:rPr>
            </w:pPr>
            <w:r w:rsidRPr="00CE703A">
              <w:rPr>
                <w:rFonts w:eastAsia="Times New Roman" w:cs="Arial"/>
                <w:color w:val="000000"/>
              </w:rPr>
              <w:t>Or</w:t>
            </w:r>
          </w:p>
          <w:p w14:paraId="395777FB" w14:textId="46276A55" w:rsidR="00EE3A30" w:rsidRPr="00CE703A" w:rsidRDefault="00EE3A30" w:rsidP="00EE3A30">
            <w:pPr>
              <w:spacing w:before="100" w:after="120" w:line="240" w:lineRule="auto"/>
              <w:ind w:left="187" w:right="360"/>
              <w:rPr>
                <w:rFonts w:ascii="Times New Roman" w:eastAsia="Times New Roman" w:hAnsi="Times New Roman"/>
                <w:sz w:val="24"/>
                <w:szCs w:val="24"/>
              </w:rPr>
            </w:pPr>
            <w:r w:rsidRPr="00CE703A">
              <w:rPr>
                <w:rFonts w:eastAsia="Times New Roman" w:cs="Arial"/>
                <w:color w:val="000000"/>
              </w:rPr>
              <w:t xml:space="preserve">711 or use your preferred relay service </w:t>
            </w:r>
          </w:p>
          <w:p w14:paraId="2AEBDDB4" w14:textId="12C2AE88" w:rsidR="00A740DC" w:rsidRPr="00450824" w:rsidRDefault="00EE3A30" w:rsidP="00025780">
            <w:pPr>
              <w:pStyle w:val="Tabletext"/>
            </w:pPr>
            <w:r w:rsidRPr="00CE703A">
              <w:rPr>
                <w:rFonts w:eastAsia="Times New Roman"/>
                <w:snapToGrid/>
                <w:color w:val="000000"/>
              </w:rPr>
              <w:t>These calls are free.</w:t>
            </w:r>
          </w:p>
        </w:tc>
      </w:tr>
      <w:tr w:rsidR="00A740DC" w:rsidRPr="00450824" w14:paraId="6C186A5F"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5704C34" w14:textId="77777777" w:rsidR="00A740DC" w:rsidRPr="00450824" w:rsidRDefault="00A740DC" w:rsidP="00372D6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00DF5C4" w14:textId="77777777" w:rsidR="00FC014A" w:rsidRPr="00F55127" w:rsidRDefault="00FC014A" w:rsidP="00FC014A">
            <w:pPr>
              <w:spacing w:before="100" w:after="0" w:line="240" w:lineRule="auto"/>
              <w:ind w:left="187" w:right="360"/>
              <w:rPr>
                <w:rFonts w:ascii="Times New Roman" w:eastAsia="Times New Roman" w:hAnsi="Times New Roman"/>
                <w:sz w:val="24"/>
                <w:szCs w:val="24"/>
              </w:rPr>
            </w:pPr>
            <w:r w:rsidRPr="00F55127">
              <w:rPr>
                <w:rFonts w:eastAsia="Times New Roman" w:cs="Arial"/>
                <w:color w:val="000000"/>
              </w:rPr>
              <w:t>Minnesota Office of Ombudsman for Long Term Care</w:t>
            </w:r>
          </w:p>
          <w:p w14:paraId="529A24FD" w14:textId="77777777" w:rsidR="00FC014A" w:rsidRPr="00F55127" w:rsidRDefault="00FC014A" w:rsidP="00FC014A">
            <w:pPr>
              <w:spacing w:after="0" w:line="240" w:lineRule="auto"/>
              <w:ind w:left="187" w:right="360"/>
              <w:rPr>
                <w:rFonts w:ascii="Times New Roman" w:eastAsia="Times New Roman" w:hAnsi="Times New Roman"/>
                <w:sz w:val="24"/>
                <w:szCs w:val="24"/>
              </w:rPr>
            </w:pPr>
            <w:r w:rsidRPr="00F55127">
              <w:rPr>
                <w:rFonts w:eastAsia="Times New Roman" w:cs="Arial"/>
                <w:color w:val="000000"/>
              </w:rPr>
              <w:t>PO Box 64971</w:t>
            </w:r>
          </w:p>
          <w:p w14:paraId="102810C7" w14:textId="1BC3DCEA" w:rsidR="00A740DC" w:rsidRPr="008849BB" w:rsidRDefault="00FC014A" w:rsidP="00025780">
            <w:pPr>
              <w:spacing w:before="100" w:after="120" w:line="240" w:lineRule="auto"/>
              <w:ind w:left="187" w:right="360"/>
            </w:pPr>
            <w:r w:rsidRPr="00F55127">
              <w:rPr>
                <w:rFonts w:eastAsia="Times New Roman" w:cs="Arial"/>
                <w:color w:val="000000"/>
              </w:rPr>
              <w:t>St. Paul, MN 55164-0971</w:t>
            </w:r>
          </w:p>
        </w:tc>
      </w:tr>
      <w:tr w:rsidR="00A740DC" w:rsidRPr="00450824" w14:paraId="6E04D827"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FB5B4AC" w14:textId="77777777" w:rsidR="00A740DC" w:rsidRPr="00450824" w:rsidRDefault="00A740DC" w:rsidP="00372D63">
            <w:pPr>
              <w:pStyle w:val="Tabletextbold"/>
            </w:pPr>
            <w:r w:rsidRPr="00450824">
              <w:t>EMAIL</w:t>
            </w:r>
          </w:p>
        </w:tc>
        <w:tc>
          <w:tcPr>
            <w:tcW w:w="7834" w:type="dxa"/>
            <w:tcBorders>
              <w:top w:val="single" w:sz="4" w:space="0" w:color="auto"/>
              <w:bottom w:val="single" w:sz="4" w:space="0" w:color="auto"/>
              <w:right w:val="single" w:sz="4" w:space="0" w:color="auto"/>
            </w:tcBorders>
          </w:tcPr>
          <w:p w14:paraId="78E1158E" w14:textId="29C77C21" w:rsidR="00A740DC" w:rsidRPr="005E4299" w:rsidRDefault="00000000" w:rsidP="00025780">
            <w:pPr>
              <w:pStyle w:val="Tabletext"/>
              <w:rPr>
                <w:color w:val="548DD4" w:themeColor="accent4"/>
              </w:rPr>
            </w:pPr>
            <w:hyperlink r:id="rId19" w:history="1">
              <w:r w:rsidR="00CE3F1E">
                <w:rPr>
                  <w:rStyle w:val="Hyperlink"/>
                </w:rPr>
                <w:t>mba.ooltc@s</w:t>
              </w:r>
              <w:r w:rsidR="00CE3F1E">
                <w:rPr>
                  <w:rStyle w:val="Hyperlink"/>
                </w:rPr>
                <w:t>t</w:t>
              </w:r>
              <w:r w:rsidR="00CE3F1E">
                <w:rPr>
                  <w:rStyle w:val="Hyperlink"/>
                </w:rPr>
                <w:t>ate.mn.us</w:t>
              </w:r>
            </w:hyperlink>
          </w:p>
        </w:tc>
      </w:tr>
      <w:tr w:rsidR="00A740DC" w:rsidRPr="00450824" w14:paraId="3ABD544B"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AE53BD7" w14:textId="77777777" w:rsidR="00A740DC" w:rsidRPr="00450824" w:rsidRDefault="00A740DC"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573581B1" w14:textId="7D4016C9" w:rsidR="00A740DC" w:rsidRPr="008849BB" w:rsidRDefault="00000000" w:rsidP="00025780">
            <w:pPr>
              <w:pStyle w:val="Tabletext"/>
            </w:pPr>
            <w:hyperlink r:id="rId20" w:history="1">
              <w:r w:rsidR="00025780" w:rsidRPr="00E63913">
                <w:rPr>
                  <w:rStyle w:val="Hyperlink"/>
                </w:rPr>
                <w:t>www.m</w:t>
              </w:r>
              <w:r w:rsidR="00025780" w:rsidRPr="00E63913">
                <w:rPr>
                  <w:rStyle w:val="Hyperlink"/>
                </w:rPr>
                <w:t>n</w:t>
              </w:r>
              <w:r w:rsidR="00025780" w:rsidRPr="00E63913">
                <w:rPr>
                  <w:rStyle w:val="Hyperlink"/>
                </w:rPr>
                <w:t>.gov/ooltc</w:t>
              </w:r>
            </w:hyperlink>
          </w:p>
        </w:tc>
      </w:tr>
    </w:tbl>
    <w:p w14:paraId="4BC0E1A9" w14:textId="77777777" w:rsidR="004F467D" w:rsidRDefault="004F467D">
      <w:pPr>
        <w:spacing w:after="0" w:line="240" w:lineRule="auto"/>
      </w:pPr>
      <w:r>
        <w:br w:type="page"/>
      </w:r>
    </w:p>
    <w:p w14:paraId="797A93C5" w14:textId="7A6FD296" w:rsidR="00C42FFB" w:rsidRPr="008849BB" w:rsidRDefault="004F467D" w:rsidP="00D14800">
      <w:pPr>
        <w:pStyle w:val="Heading1"/>
        <w:rPr>
          <w:i/>
        </w:rPr>
      </w:pPr>
      <w:bookmarkStart w:id="91" w:name="_Toc169503435"/>
      <w:r w:rsidRPr="008849BB">
        <w:lastRenderedPageBreak/>
        <w:t xml:space="preserve">Programs to </w:t>
      </w:r>
      <w:r w:rsidR="00280AD8">
        <w:t>H</w:t>
      </w:r>
      <w:r w:rsidRPr="008849BB">
        <w:t xml:space="preserve">elp </w:t>
      </w:r>
      <w:r w:rsidR="00280AD8">
        <w:t>P</w:t>
      </w:r>
      <w:r w:rsidRPr="008849BB">
        <w:t xml:space="preserve">eople </w:t>
      </w:r>
      <w:r w:rsidR="00280AD8">
        <w:t>P</w:t>
      </w:r>
      <w:r w:rsidRPr="008849BB">
        <w:t xml:space="preserve">ay for </w:t>
      </w:r>
      <w:r w:rsidR="00280AD8">
        <w:t>T</w:t>
      </w:r>
      <w:r w:rsidRPr="008849BB">
        <w:t xml:space="preserve">heir </w:t>
      </w:r>
      <w:r w:rsidR="00280AD8">
        <w:t>P</w:t>
      </w:r>
      <w:r w:rsidRPr="008849BB">
        <w:t xml:space="preserve">rescription </w:t>
      </w:r>
      <w:r w:rsidR="00280AD8">
        <w:t>D</w:t>
      </w:r>
      <w:r w:rsidRPr="008849BB">
        <w:t>rugs</w:t>
      </w:r>
      <w:bookmarkEnd w:id="91"/>
    </w:p>
    <w:p w14:paraId="1526BFB0" w14:textId="52CF3C1E" w:rsidR="004F467D" w:rsidRDefault="004F467D" w:rsidP="00C42FFB">
      <w:pPr>
        <w:rPr>
          <w:szCs w:val="26"/>
        </w:rPr>
      </w:pPr>
      <w:r>
        <w:t xml:space="preserve">The Medicare.gov website </w:t>
      </w:r>
      <w:r w:rsidRPr="006A77E3">
        <w:rPr>
          <w:szCs w:val="26"/>
        </w:rPr>
        <w:t>(</w:t>
      </w:r>
      <w:hyperlink r:id="rId21" w:history="1">
        <w:r w:rsidR="00E47ADC" w:rsidRPr="00E47ADC">
          <w:rPr>
            <w:rStyle w:val="Hyperlink"/>
            <w:szCs w:val="26"/>
          </w:rPr>
          <w:t>www.medicare.gov/drug-coverage-part-d/costs-for-medicare-drug-coverage/costs-in-the-coverage-gap/5-ways-to-get-h</w:t>
        </w:r>
        <w:r w:rsidR="00E47ADC" w:rsidRPr="00E47ADC">
          <w:rPr>
            <w:rStyle w:val="Hyperlink"/>
            <w:szCs w:val="26"/>
          </w:rPr>
          <w:t>e</w:t>
        </w:r>
        <w:r w:rsidR="00E47ADC" w:rsidRPr="00E47ADC">
          <w:rPr>
            <w:rStyle w:val="Hyperlink"/>
            <w:szCs w:val="26"/>
          </w:rPr>
          <w:t xml:space="preserve">lp-with-prescription-costs) </w:t>
        </w:r>
        <w:r w:rsidR="00E47ADC" w:rsidRPr="00E47ADC">
          <w:rPr>
            <w:rStyle w:val="Hyperlink"/>
            <w:color w:val="auto"/>
            <w:szCs w:val="26"/>
          </w:rPr>
          <w:t>p</w:t>
        </w:r>
      </w:hyperlink>
      <w:r>
        <w:rPr>
          <w:szCs w:val="26"/>
        </w:rPr>
        <w:t>rovides information on how to lower your prescription drug costs. For people with limited incomes, there are also other programs to assist, as described below.</w:t>
      </w:r>
    </w:p>
    <w:p w14:paraId="57CE017B" w14:textId="6983DB8B" w:rsidR="00351F5A" w:rsidRDefault="007411AD" w:rsidP="00F74C49">
      <w:pPr>
        <w:pStyle w:val="D-SNPSubsectionheading1"/>
      </w:pPr>
      <w:bookmarkStart w:id="92" w:name="_Toc169503436"/>
      <w:r>
        <w:t>I</w:t>
      </w:r>
      <w:r w:rsidR="00351F5A">
        <w:t>1. Extra Help</w:t>
      </w:r>
      <w:bookmarkEnd w:id="92"/>
    </w:p>
    <w:p w14:paraId="6E83EC51" w14:textId="0DEEFD64" w:rsidR="00C42FFB" w:rsidRPr="00450824" w:rsidRDefault="004F467D" w:rsidP="00C42FFB">
      <w:r>
        <w:rPr>
          <w:szCs w:val="26"/>
        </w:rPr>
        <w:t>Because you are eligible for Medicaid, you qualify for and are getting “Extra Help” from Medicare to pay for your prescription drug plan costs. You do not need to do anything to get this “Extra Help.”</w:t>
      </w:r>
      <w:r w:rsidRPr="006A77E3">
        <w:rPr>
          <w:szCs w:val="26"/>
        </w:rPr>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he Cal MediConnect Ombuds Program"/>
        <w:tblDescription w:val="Pg. 14 Table depicting How to contact the Cal MediConnect Ombuds Program"/>
      </w:tblPr>
      <w:tblGrid>
        <w:gridCol w:w="1756"/>
        <w:gridCol w:w="7834"/>
      </w:tblGrid>
      <w:tr w:rsidR="00C42FFB" w:rsidRPr="00450824" w14:paraId="4C992BFE" w14:textId="77777777" w:rsidTr="00F411F8">
        <w:trPr>
          <w:cantSplit/>
          <w:trHeight w:val="20"/>
          <w:tblHeader/>
        </w:trPr>
        <w:tc>
          <w:tcPr>
            <w:tcW w:w="1756" w:type="dxa"/>
            <w:tcBorders>
              <w:top w:val="nil"/>
              <w:left w:val="nil"/>
              <w:bottom w:val="single" w:sz="8" w:space="0" w:color="FFFFFF"/>
            </w:tcBorders>
            <w:shd w:val="clear" w:color="auto" w:fill="auto"/>
            <w:tcMar>
              <w:left w:w="216" w:type="dxa"/>
              <w:right w:w="115" w:type="dxa"/>
            </w:tcMar>
          </w:tcPr>
          <w:p w14:paraId="560DD417" w14:textId="77777777" w:rsidR="00C42FFB" w:rsidRPr="00450824" w:rsidRDefault="00C42FFB" w:rsidP="00FF6DB6">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B8E4926" w14:textId="77777777" w:rsidR="00C42FFB" w:rsidRPr="00450824" w:rsidRDefault="00C42FFB" w:rsidP="00FF6DB6">
            <w:pPr>
              <w:pStyle w:val="Tabletext"/>
              <w:spacing w:before="0" w:after="0" w:line="60" w:lineRule="exact"/>
              <w:ind w:left="0" w:right="0"/>
            </w:pPr>
          </w:p>
        </w:tc>
      </w:tr>
      <w:tr w:rsidR="00C42FFB" w:rsidRPr="00450824" w14:paraId="229AB0BD" w14:textId="77777777" w:rsidTr="00F411F8">
        <w:trPr>
          <w:cantSplit/>
          <w:trHeight w:val="20"/>
        </w:trPr>
        <w:tc>
          <w:tcPr>
            <w:tcW w:w="1756" w:type="dxa"/>
            <w:tcBorders>
              <w:top w:val="single" w:sz="4" w:space="0" w:color="D9D9D9"/>
              <w:left w:val="nil"/>
              <w:bottom w:val="single" w:sz="8" w:space="0" w:color="FFFFFF"/>
            </w:tcBorders>
            <w:shd w:val="clear" w:color="auto" w:fill="D9D9D9"/>
            <w:tcMar>
              <w:left w:w="216" w:type="dxa"/>
              <w:right w:w="115" w:type="dxa"/>
            </w:tcMar>
          </w:tcPr>
          <w:p w14:paraId="2B398C69" w14:textId="77777777" w:rsidR="00C42FFB" w:rsidRPr="00450824" w:rsidRDefault="00C42FFB"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1A07B2C9" w14:textId="77777777" w:rsidR="00156BD4" w:rsidRPr="00450824" w:rsidRDefault="00156BD4" w:rsidP="00156BD4">
            <w:pPr>
              <w:pStyle w:val="Tabletext"/>
            </w:pPr>
            <w:r w:rsidRPr="00450824">
              <w:t>1-800-MEDICARE (1-800-633-4227)</w:t>
            </w:r>
          </w:p>
          <w:p w14:paraId="1E3CEE9D" w14:textId="1E18F4C2" w:rsidR="00156BD4" w:rsidRPr="00861EB7" w:rsidRDefault="00156BD4" w:rsidP="00DD2C87">
            <w:pPr>
              <w:pStyle w:val="Tabletext"/>
              <w:rPr>
                <w:i/>
              </w:rPr>
            </w:pPr>
            <w:r w:rsidRPr="00450824">
              <w:t>Calls to this number are free, 24 hours a day, 7 days a week.</w:t>
            </w:r>
          </w:p>
        </w:tc>
      </w:tr>
      <w:tr w:rsidR="00C42FFB" w:rsidRPr="00450824" w14:paraId="4B65A4C1" w14:textId="77777777" w:rsidTr="00F411F8">
        <w:trPr>
          <w:cantSplit/>
          <w:trHeight w:val="20"/>
        </w:trPr>
        <w:tc>
          <w:tcPr>
            <w:tcW w:w="1756" w:type="dxa"/>
            <w:tcBorders>
              <w:top w:val="single" w:sz="8" w:space="0" w:color="FFFFFF"/>
              <w:left w:val="nil"/>
              <w:bottom w:val="single" w:sz="8" w:space="0" w:color="FFFFFF"/>
            </w:tcBorders>
            <w:shd w:val="clear" w:color="auto" w:fill="D9D9D9"/>
            <w:tcMar>
              <w:left w:w="216" w:type="dxa"/>
              <w:right w:w="115" w:type="dxa"/>
            </w:tcMar>
          </w:tcPr>
          <w:p w14:paraId="237B02E0" w14:textId="77777777" w:rsidR="00C42FFB" w:rsidRPr="00450824" w:rsidRDefault="00C42FFB"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C16452D" w14:textId="77777777" w:rsidR="00156BD4" w:rsidRPr="00450824" w:rsidRDefault="00156BD4" w:rsidP="00156BD4">
            <w:pPr>
              <w:pStyle w:val="Tabletext"/>
            </w:pPr>
            <w:r w:rsidRPr="00450824">
              <w:t>1-877-486-2048 This call is free.</w:t>
            </w:r>
          </w:p>
          <w:p w14:paraId="06F6F6C5" w14:textId="6E02C69F" w:rsidR="00C42FFB" w:rsidRPr="00861EB7" w:rsidRDefault="00156BD4" w:rsidP="00156BD4">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C42FFB" w:rsidRPr="00450824" w14:paraId="3B41A20F" w14:textId="77777777" w:rsidTr="00F411F8">
        <w:trPr>
          <w:cantSplit/>
          <w:trHeight w:val="20"/>
        </w:trPr>
        <w:tc>
          <w:tcPr>
            <w:tcW w:w="1756" w:type="dxa"/>
            <w:tcBorders>
              <w:top w:val="single" w:sz="8" w:space="0" w:color="FFFFFF"/>
              <w:left w:val="nil"/>
              <w:bottom w:val="single" w:sz="4" w:space="0" w:color="D9D9D9"/>
            </w:tcBorders>
            <w:shd w:val="clear" w:color="auto" w:fill="D9D9D9"/>
            <w:tcMar>
              <w:left w:w="216" w:type="dxa"/>
              <w:right w:w="115" w:type="dxa"/>
            </w:tcMar>
          </w:tcPr>
          <w:p w14:paraId="2B3FC80C" w14:textId="77777777" w:rsidR="00C42FFB" w:rsidRPr="00450824" w:rsidRDefault="00C42FFB"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5FF7AA00" w14:textId="29ED3C98" w:rsidR="00C42FFB" w:rsidRPr="008849BB" w:rsidRDefault="00000000" w:rsidP="00861EB7">
            <w:pPr>
              <w:pStyle w:val="Tabletext"/>
              <w:rPr>
                <w:i/>
              </w:rPr>
            </w:pPr>
            <w:hyperlink r:id="rId22" w:history="1">
              <w:r w:rsidR="00EC03BB" w:rsidRPr="00E80022">
                <w:rPr>
                  <w:rStyle w:val="Hyperlink"/>
                </w:rPr>
                <w:t>www.medicar</w:t>
              </w:r>
              <w:r w:rsidR="00EC03BB" w:rsidRPr="00E80022">
                <w:rPr>
                  <w:rStyle w:val="Hyperlink"/>
                </w:rPr>
                <w:t>e</w:t>
              </w:r>
              <w:r w:rsidR="00EC03BB" w:rsidRPr="00E80022">
                <w:rPr>
                  <w:rStyle w:val="Hyperlink"/>
                </w:rPr>
                <w:t>.gov</w:t>
              </w:r>
            </w:hyperlink>
          </w:p>
        </w:tc>
      </w:tr>
    </w:tbl>
    <w:p w14:paraId="5FF2EE0B" w14:textId="77777777" w:rsidR="00C42FFB" w:rsidRPr="00BE6D60" w:rsidRDefault="00C42FFB" w:rsidP="00BE6D60">
      <w:pPr>
        <w:pStyle w:val="NoSpacing"/>
      </w:pPr>
    </w:p>
    <w:p w14:paraId="0910B59A" w14:textId="028A4CB3" w:rsidR="00A4292C" w:rsidRPr="00492B08" w:rsidRDefault="00DD2C87" w:rsidP="002849C0">
      <w:pPr>
        <w:rPr>
          <w:color w:val="548DD4" w:themeColor="accent4"/>
        </w:rPr>
      </w:pPr>
      <w:r w:rsidRPr="00492B08">
        <w:rPr>
          <w:color w:val="548DD4" w:themeColor="accent4"/>
        </w:rPr>
        <w:t>[</w:t>
      </w:r>
      <w:r w:rsidR="00FF6DB6" w:rsidRPr="00D34E95">
        <w:rPr>
          <w:i/>
          <w:iCs/>
          <w:color w:val="548DD4" w:themeColor="accent4"/>
        </w:rPr>
        <w:t xml:space="preserve">Plans </w:t>
      </w:r>
      <w:r w:rsidR="00A4292C" w:rsidRPr="00D34E95">
        <w:rPr>
          <w:i/>
          <w:iCs/>
          <w:color w:val="548DD4" w:themeColor="accent4"/>
        </w:rPr>
        <w:t>that have no drug cost</w:t>
      </w:r>
      <w:r w:rsidR="003A615B" w:rsidRPr="00D34E95">
        <w:rPr>
          <w:i/>
          <w:iCs/>
          <w:color w:val="548DD4" w:themeColor="accent4"/>
        </w:rPr>
        <w:t>-</w:t>
      </w:r>
      <w:r w:rsidR="00A4292C" w:rsidRPr="00D34E95">
        <w:rPr>
          <w:i/>
          <w:iCs/>
          <w:color w:val="548DD4" w:themeColor="accent4"/>
        </w:rPr>
        <w:t>sharing may delete this section.</w:t>
      </w:r>
      <w:r w:rsidRPr="00492B08">
        <w:rPr>
          <w:color w:val="548DD4" w:themeColor="accent4"/>
        </w:rPr>
        <w:t>]</w:t>
      </w:r>
    </w:p>
    <w:p w14:paraId="14EA8422" w14:textId="77777777" w:rsidR="0001371D" w:rsidRPr="00492B08" w:rsidRDefault="00A4292C" w:rsidP="002849C0">
      <w:pPr>
        <w:rPr>
          <w:i/>
          <w:iCs/>
          <w:color w:val="548DD4" w:themeColor="accent4"/>
        </w:rPr>
      </w:pPr>
      <w:r w:rsidRPr="00492B08">
        <w:rPr>
          <w:iCs/>
          <w:color w:val="548DD4" w:themeColor="accent4"/>
        </w:rPr>
        <w:t xml:space="preserve">If you believe that you are paying an incorrect cost-sharing amount when you get your prescription at a pharmacy, our plan has a process for you to either request </w:t>
      </w:r>
      <w:r w:rsidR="0001371D" w:rsidRPr="00492B08">
        <w:rPr>
          <w:iCs/>
          <w:color w:val="548DD4" w:themeColor="accent4"/>
        </w:rPr>
        <w:t>assistance in obtaining evidence of your correct copayment level, or if you already have the evidence, to provide this evidence to us.</w:t>
      </w:r>
    </w:p>
    <w:p w14:paraId="0314452F" w14:textId="36CFD1B5" w:rsidR="0001371D" w:rsidRPr="00492B08" w:rsidRDefault="00DD2C87" w:rsidP="002849C0">
      <w:pPr>
        <w:pStyle w:val="D-SNPFirstLevelBullet"/>
        <w:rPr>
          <w:i/>
          <w:iCs/>
          <w:color w:val="548DD4" w:themeColor="accent4"/>
        </w:rPr>
      </w:pPr>
      <w:r w:rsidRPr="00492B08">
        <w:rPr>
          <w:color w:val="548DD4" w:themeColor="accent4"/>
        </w:rPr>
        <w:t>[</w:t>
      </w:r>
      <w:r w:rsidR="0001371D" w:rsidRPr="00D34E95">
        <w:rPr>
          <w:i/>
          <w:iCs/>
          <w:color w:val="548DD4" w:themeColor="accent4"/>
        </w:rPr>
        <w:t>Plans should insert process for allowing members to request assistance with obtaining best available evidence, and for providing this evidence</w:t>
      </w:r>
      <w:r w:rsidR="0001371D" w:rsidRPr="00D34E95">
        <w:rPr>
          <w:i/>
          <w:color w:val="548DD4" w:themeColor="accent4"/>
        </w:rPr>
        <w:t>.</w:t>
      </w:r>
      <w:r w:rsidRPr="00492B08">
        <w:rPr>
          <w:iCs/>
          <w:color w:val="548DD4" w:themeColor="accent4"/>
        </w:rPr>
        <w:t>]</w:t>
      </w:r>
    </w:p>
    <w:p w14:paraId="573D445D" w14:textId="3F626734" w:rsidR="0001371D" w:rsidRPr="00492B08" w:rsidRDefault="1836B8F4" w:rsidP="002849C0">
      <w:pPr>
        <w:pStyle w:val="D-SNPFirstLevelBullet"/>
        <w:rPr>
          <w:i/>
          <w:iCs/>
          <w:color w:val="548DD4" w:themeColor="accent4"/>
        </w:rPr>
      </w:pPr>
      <w:r w:rsidRPr="00492B08">
        <w:rPr>
          <w:iCs/>
          <w:color w:val="548DD4" w:themeColor="accent4"/>
        </w:rPr>
        <w:t>[</w:t>
      </w:r>
      <w:r w:rsidRPr="00D34E95">
        <w:rPr>
          <w:i/>
          <w:iCs/>
          <w:color w:val="548DD4" w:themeColor="accent4"/>
        </w:rPr>
        <w:t>Plans should update this description to accurately reflect the process in this bullet.</w:t>
      </w:r>
      <w:r w:rsidRPr="00492B08">
        <w:rPr>
          <w:iCs/>
          <w:color w:val="548DD4" w:themeColor="accent4"/>
        </w:rPr>
        <w:t>] When we receive the evidence showing your copayment level, we will update our system so that you will be charged the correct copayment when you get your next prescription. If you overpay your copayment, we will pay you back. Either we will send a check to you or we will deduct the amount from future copayments. If the pharmacy hasn’t collected a copayment from you and is carrying your copayment as a debt owned by you, we may make the payment directly to the pharmacy. If a state paid on your behalf, we may make payment directly to the state. Please contact Member Services if you have questions.</w:t>
      </w:r>
    </w:p>
    <w:p w14:paraId="564C6A57" w14:textId="39D337C3" w:rsidR="00EF5218" w:rsidRDefault="007411AD" w:rsidP="0017294E">
      <w:pPr>
        <w:pStyle w:val="D-SNPSubsectionheading1"/>
      </w:pPr>
      <w:bookmarkStart w:id="93" w:name="_Toc169503437"/>
      <w:r>
        <w:lastRenderedPageBreak/>
        <w:t>I</w:t>
      </w:r>
      <w:r w:rsidR="00025780">
        <w:t>2</w:t>
      </w:r>
      <w:r w:rsidR="00EF5218">
        <w:t>. AIDS Drug Assistance Program (ADAP)</w:t>
      </w:r>
      <w:bookmarkEnd w:id="93"/>
    </w:p>
    <w:p w14:paraId="3B93FA0B" w14:textId="43FEC04B" w:rsidR="00EF5218" w:rsidRPr="00E80252" w:rsidRDefault="00DD2C87" w:rsidP="008849BB">
      <w:pPr>
        <w:rPr>
          <w:i/>
          <w:iCs/>
        </w:rPr>
      </w:pPr>
      <w:r w:rsidRPr="00EB62E4">
        <w:rPr>
          <w:color w:val="548DD4" w:themeColor="accent4"/>
        </w:rPr>
        <w:t>[</w:t>
      </w:r>
      <w:r w:rsidR="0015381E" w:rsidRPr="00EB62E4">
        <w:rPr>
          <w:i/>
          <w:iCs/>
          <w:color w:val="548DD4" w:themeColor="accent4"/>
        </w:rPr>
        <w:t>Plans should delete this section if not applicable.</w:t>
      </w:r>
      <w:r w:rsidRPr="00EB62E4">
        <w:rPr>
          <w:color w:val="548DD4" w:themeColor="accent4"/>
        </w:rPr>
        <w:t>]</w:t>
      </w:r>
      <w:r w:rsidR="0015381E" w:rsidRPr="00EB62E4">
        <w:rPr>
          <w:color w:val="548DD4" w:themeColor="accent4"/>
        </w:rPr>
        <w:t xml:space="preserve"> </w:t>
      </w:r>
      <w:r w:rsidR="000C567A">
        <w:t>ADAP</w:t>
      </w:r>
      <w:r w:rsidR="00EF5218">
        <w:t xml:space="preserve"> helps ADAP-eligible individuals living with HIV/AIDS have access to life-saving HIV drugs. Medicare Part D prescription drugs that are also on the ADAP formulary qualify for prescription cost-sharing assistance</w:t>
      </w:r>
      <w:r w:rsidR="00EE2541">
        <w:t xml:space="preserve">. </w:t>
      </w:r>
      <w:r w:rsidR="00EE2541">
        <w:rPr>
          <w:rFonts w:cs="Arial"/>
          <w:color w:val="000000"/>
        </w:rPr>
        <w:t xml:space="preserve">For information, call the Minnesota Department of Human Services at 651-431-2414 or 800-657-3761, (TTY 711). </w:t>
      </w:r>
      <w:r w:rsidR="0015381E" w:rsidRPr="008849BB">
        <w:t xml:space="preserve">Note: </w:t>
      </w:r>
      <w:r w:rsidR="00CE3888">
        <w:t>T</w:t>
      </w:r>
      <w:r w:rsidR="0015381E" w:rsidRPr="008849BB">
        <w:t xml:space="preserve">o be eligible for the ADAP operating in your </w:t>
      </w:r>
      <w:r w:rsidR="002642F8">
        <w:t>s</w:t>
      </w:r>
      <w:r w:rsidR="0015381E" w:rsidRPr="008849BB">
        <w:t xml:space="preserve">tate, individuals must meet certain criteria, including proof of the </w:t>
      </w:r>
      <w:r w:rsidR="002642F8">
        <w:t>s</w:t>
      </w:r>
      <w:r w:rsidR="0015381E" w:rsidRPr="008849BB">
        <w:t xml:space="preserve">tate residence and HIV status, low income as defined by the </w:t>
      </w:r>
      <w:r w:rsidR="002642F8">
        <w:t>s</w:t>
      </w:r>
      <w:r w:rsidR="0015381E" w:rsidRPr="008849BB">
        <w:t xml:space="preserve">tate, and uninsured/under-insured status. If you change </w:t>
      </w:r>
      <w:r w:rsidR="007408BA" w:rsidRPr="008849BB">
        <w:t>plans,</w:t>
      </w:r>
      <w:r w:rsidR="0015381E" w:rsidRPr="008849BB">
        <w:t xml:space="preserve"> please notify your local ADAP enrollment worker so you can continue to receive assistance </w:t>
      </w:r>
      <w:r w:rsidR="00E638B5">
        <w:t>f</w:t>
      </w:r>
      <w:r w:rsidR="0015381E" w:rsidRPr="008849BB">
        <w:t xml:space="preserve">or information on eligibility criteria, covered drugs, or how to enroll in the program, please call </w:t>
      </w:r>
      <w:r w:rsidR="00107A2C">
        <w:rPr>
          <w:rFonts w:cs="Arial"/>
          <w:color w:val="000000"/>
        </w:rPr>
        <w:t>the Minnesota Department of Human Services at 651-431-2414 or 800-657-3761, (TTY 711</w:t>
      </w:r>
      <w:r w:rsidR="007408BA">
        <w:rPr>
          <w:rFonts w:cs="Arial"/>
          <w:color w:val="000000"/>
        </w:rPr>
        <w:t>)</w:t>
      </w:r>
      <w:r w:rsidR="007408BA">
        <w:rPr>
          <w:iCs/>
        </w:rPr>
        <w:t>.</w:t>
      </w:r>
    </w:p>
    <w:p w14:paraId="26130BA8" w14:textId="13BE29BA" w:rsidR="00A6674F" w:rsidRDefault="00A6674F" w:rsidP="00A6674F">
      <w:pPr>
        <w:pStyle w:val="D-SNPSubsectionheading1"/>
      </w:pPr>
      <w:bookmarkStart w:id="94" w:name="_Toc169503438"/>
      <w:r>
        <w:t>I</w:t>
      </w:r>
      <w:r w:rsidR="00025780">
        <w:t>3</w:t>
      </w:r>
      <w:r>
        <w:t>. The Medicare Prescription Payment Plan</w:t>
      </w:r>
      <w:bookmarkEnd w:id="94"/>
    </w:p>
    <w:p w14:paraId="4AEE973D" w14:textId="3DA5F12A" w:rsidR="00187727" w:rsidRDefault="00187727" w:rsidP="00187727">
      <w:pPr>
        <w:spacing w:after="0" w:line="240" w:lineRule="auto"/>
        <w:rPr>
          <w:rFonts w:ascii="Times New Roman" w:hAnsi="Times New Roman"/>
          <w:sz w:val="24"/>
          <w:szCs w:val="24"/>
        </w:rPr>
      </w:pPr>
      <w:r>
        <w:rPr>
          <w:color w:val="548DD4" w:themeColor="accent4"/>
        </w:rPr>
        <w:t>[</w:t>
      </w:r>
      <w:r>
        <w:rPr>
          <w:i/>
          <w:iCs/>
          <w:color w:val="548DD4" w:themeColor="accent4"/>
        </w:rPr>
        <w:t>Plans should delete this section if there are no copays for Part D drugs.</w:t>
      </w:r>
      <w:r>
        <w:rPr>
          <w:color w:val="548DD4" w:themeColor="accent4"/>
        </w:rPr>
        <w:t>]</w:t>
      </w:r>
    </w:p>
    <w:p w14:paraId="47393455" w14:textId="31EF0FBD" w:rsidR="00FB38AF" w:rsidRPr="00F833CC" w:rsidRDefault="00A6674F" w:rsidP="009D3ED2">
      <w:r w:rsidRPr="00F833CC">
        <w:t>The Medicare Prescription Payment Plan is a new payment option that works with your current drug coverage, and it may help you manage your drug costs by spreading them across monthly payments that vary throughout the year (January- December). This payment option might help you manage your expenses, but it doesn’t save you money or lower your drug costs. “Extra Help” fr</w:t>
      </w:r>
      <w:r w:rsidR="00D56060">
        <w:t>o</w:t>
      </w:r>
      <w:r w:rsidRPr="00F833CC">
        <w:t xml:space="preserve">m Medicare and help from your SPAP and ADAP, for those who qualify, is more advantageous than participation in this payment option, regardless of income level, and plans with drug coverage must offer this payment option. Contact us at the phone number at the bottom of the page or visit </w:t>
      </w:r>
      <w:hyperlink r:id="rId23" w:history="1">
        <w:r w:rsidRPr="00F833CC">
          <w:rPr>
            <w:rStyle w:val="Hyperlink"/>
          </w:rPr>
          <w:t>Medicare.</w:t>
        </w:r>
        <w:r w:rsidRPr="00F833CC">
          <w:rPr>
            <w:rStyle w:val="Hyperlink"/>
          </w:rPr>
          <w:t>g</w:t>
        </w:r>
        <w:r w:rsidRPr="00F833CC">
          <w:rPr>
            <w:rStyle w:val="Hyperlink"/>
          </w:rPr>
          <w:t>ov</w:t>
        </w:r>
      </w:hyperlink>
      <w:r w:rsidRPr="00F833CC">
        <w:t xml:space="preserve"> to find out if this payment option is right for you.</w:t>
      </w:r>
      <w:r w:rsidR="00FB38AF" w:rsidRPr="00F833CC">
        <w:br w:type="page"/>
      </w:r>
    </w:p>
    <w:p w14:paraId="78996FED" w14:textId="77777777" w:rsidR="00FB38AF" w:rsidRPr="00FB38AF" w:rsidRDefault="00FB38AF" w:rsidP="007411AD">
      <w:pPr>
        <w:pStyle w:val="Heading1"/>
        <w:rPr>
          <w:i/>
          <w:szCs w:val="28"/>
        </w:rPr>
      </w:pPr>
      <w:bookmarkStart w:id="95" w:name="_Toc169503439"/>
      <w:r w:rsidRPr="00FB38AF">
        <w:rPr>
          <w:szCs w:val="28"/>
        </w:rPr>
        <w:lastRenderedPageBreak/>
        <w:t>Social Security</w:t>
      </w:r>
      <w:bookmarkEnd w:id="95"/>
    </w:p>
    <w:p w14:paraId="3167C924" w14:textId="6FD60AF6" w:rsidR="00FB38AF" w:rsidRDefault="00FB38AF" w:rsidP="00FB38AF">
      <w:r>
        <w:t>Social Security determines eligibility and handles enrollment for Medicare. U.S Citizens and lawful permanent residents who are 65 and o</w:t>
      </w:r>
      <w:r w:rsidR="000B43EC">
        <w:t>v</w:t>
      </w:r>
      <w:r>
        <w:t>er, or who have a disability or End-Stage Renal Disease (ESRD)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759C2F3C" w14:textId="77777777" w:rsidR="00FB38AF" w:rsidRDefault="00FB38AF" w:rsidP="00FB38AF">
      <w:r>
        <w:t>If you move or change your mailing address, it is important that you contact Social Security to let them know.</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Cal MediConnect Ombuds Program"/>
        <w:tblDescription w:val="Pg. 16 Table depicting How to contact the Cal MediConnect Ombuds Program"/>
      </w:tblPr>
      <w:tblGrid>
        <w:gridCol w:w="1756"/>
        <w:gridCol w:w="7834"/>
      </w:tblGrid>
      <w:tr w:rsidR="00FB38AF" w:rsidRPr="00450824" w14:paraId="100B72F2"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63FF0A5" w14:textId="77777777" w:rsidR="00FB38AF" w:rsidRPr="00450824" w:rsidRDefault="00FB38AF"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4DFFA788" w14:textId="77777777" w:rsidR="00FB38AF" w:rsidRDefault="00FB38AF" w:rsidP="00372D63">
            <w:pPr>
              <w:pStyle w:val="Tabletext"/>
            </w:pPr>
            <w:r>
              <w:t>1-800-772-1213</w:t>
            </w:r>
          </w:p>
          <w:p w14:paraId="63CAF215" w14:textId="77777777" w:rsidR="00FB38AF" w:rsidRDefault="00FB38AF" w:rsidP="00372D63">
            <w:pPr>
              <w:pStyle w:val="Tabletext"/>
            </w:pPr>
            <w:r>
              <w:t>Calls to this number are free.</w:t>
            </w:r>
          </w:p>
          <w:p w14:paraId="7BB5FC1F" w14:textId="77777777" w:rsidR="00FB38AF" w:rsidRDefault="00FB38AF" w:rsidP="00372D63">
            <w:pPr>
              <w:pStyle w:val="Tabletext"/>
            </w:pPr>
            <w:r>
              <w:t>Available 8:00 am to 7:00 pm, Monday through Friday.</w:t>
            </w:r>
          </w:p>
          <w:p w14:paraId="0F963211" w14:textId="77777777" w:rsidR="00FB38AF" w:rsidRPr="008849BB" w:rsidRDefault="00FB38AF" w:rsidP="00372D63">
            <w:pPr>
              <w:pStyle w:val="Tabletext"/>
              <w:rPr>
                <w:i/>
              </w:rPr>
            </w:pPr>
            <w:r>
              <w:t>You can use their automated telephone services to get recorded information and conduct some business 24 hours a day.</w:t>
            </w:r>
          </w:p>
        </w:tc>
      </w:tr>
      <w:tr w:rsidR="00FB38AF" w:rsidRPr="00450824" w14:paraId="377012CB" w14:textId="77777777" w:rsidTr="002379F5">
        <w:trPr>
          <w:cantSplit/>
          <w:trHeight w:val="1294"/>
        </w:trPr>
        <w:tc>
          <w:tcPr>
            <w:tcW w:w="1756" w:type="dxa"/>
            <w:tcBorders>
              <w:top w:val="single" w:sz="8" w:space="0" w:color="FFFFFF"/>
              <w:left w:val="nil"/>
              <w:bottom w:val="single" w:sz="8" w:space="0" w:color="FFFFFF"/>
            </w:tcBorders>
            <w:shd w:val="clear" w:color="auto" w:fill="D9D9D9"/>
            <w:tcMar>
              <w:left w:w="216" w:type="dxa"/>
              <w:right w:w="115" w:type="dxa"/>
            </w:tcMar>
          </w:tcPr>
          <w:p w14:paraId="22456D4E" w14:textId="77777777" w:rsidR="00FB38AF" w:rsidRPr="00450824" w:rsidRDefault="00FB38AF"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C7F1670" w14:textId="77777777" w:rsidR="00FB38AF" w:rsidRDefault="00FB38AF" w:rsidP="00372D63">
            <w:pPr>
              <w:pStyle w:val="Tabletext"/>
            </w:pPr>
            <w:r w:rsidRPr="008849BB">
              <w:t>1-800-325-0778</w:t>
            </w:r>
          </w:p>
          <w:p w14:paraId="128C9D02" w14:textId="5F984E30" w:rsidR="00FB38AF" w:rsidRPr="008849BB" w:rsidRDefault="00FB38AF" w:rsidP="00372D63">
            <w:pPr>
              <w:pStyle w:val="Tabletext"/>
              <w:rPr>
                <w:i/>
              </w:rPr>
            </w:pPr>
            <w:r w:rsidRPr="00450824">
              <w:t xml:space="preserve">This number is for people who </w:t>
            </w:r>
            <w:r w:rsidR="006940D9">
              <w:t xml:space="preserve">have </w:t>
            </w:r>
            <w:r>
              <w:t xml:space="preserve">difficulty with </w:t>
            </w:r>
            <w:r w:rsidRPr="00450824">
              <w:t>hearing or speaking. You must have special telephone equipment to call it.</w:t>
            </w:r>
          </w:p>
        </w:tc>
      </w:tr>
      <w:tr w:rsidR="00FB38AF" w:rsidRPr="00450824" w14:paraId="2EE2CDD3"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0CB5441" w14:textId="77777777" w:rsidR="00FB38AF" w:rsidRPr="00450824" w:rsidRDefault="00FB38AF"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136BEFFF" w14:textId="77777777" w:rsidR="00FB38AF" w:rsidRPr="00450824" w:rsidRDefault="00000000" w:rsidP="00372D63">
            <w:pPr>
              <w:pStyle w:val="Tabletext"/>
              <w:rPr>
                <w:b/>
                <w:i/>
              </w:rPr>
            </w:pPr>
            <w:hyperlink r:id="rId24" w:history="1">
              <w:r w:rsidR="00FB38AF" w:rsidRPr="00431C25">
                <w:rPr>
                  <w:rStyle w:val="Hyperlink"/>
                </w:rPr>
                <w:t>www.s</w:t>
              </w:r>
              <w:r w:rsidR="00FB38AF" w:rsidRPr="00431C25">
                <w:rPr>
                  <w:rStyle w:val="Hyperlink"/>
                </w:rPr>
                <w:t>s</w:t>
              </w:r>
              <w:r w:rsidR="00FB38AF" w:rsidRPr="00431C25">
                <w:rPr>
                  <w:rStyle w:val="Hyperlink"/>
                </w:rPr>
                <w:t>a.gov</w:t>
              </w:r>
            </w:hyperlink>
            <w:r w:rsidR="00FB38AF">
              <w:t xml:space="preserve"> </w:t>
            </w:r>
          </w:p>
        </w:tc>
      </w:tr>
    </w:tbl>
    <w:p w14:paraId="462BEB69" w14:textId="77811905" w:rsidR="00FB38AF" w:rsidRDefault="00FB38AF" w:rsidP="00FB38AF"/>
    <w:p w14:paraId="222EB183" w14:textId="03DBB99D" w:rsidR="000B4133" w:rsidRDefault="000B4133">
      <w:pPr>
        <w:spacing w:after="0" w:line="240" w:lineRule="auto"/>
      </w:pPr>
      <w:r>
        <w:br w:type="page"/>
      </w:r>
    </w:p>
    <w:p w14:paraId="33A5CB9C" w14:textId="7ED85968" w:rsidR="000B4133" w:rsidRPr="008849BB" w:rsidRDefault="00FB38AF" w:rsidP="00F63D0E">
      <w:pPr>
        <w:pStyle w:val="Heading1"/>
        <w:rPr>
          <w:i/>
          <w:szCs w:val="28"/>
        </w:rPr>
      </w:pPr>
      <w:bookmarkStart w:id="96" w:name="_Toc169503440"/>
      <w:bookmarkStart w:id="97" w:name="_Toc244666463"/>
      <w:r>
        <w:rPr>
          <w:szCs w:val="28"/>
        </w:rPr>
        <w:lastRenderedPageBreak/>
        <w:t>Railroad Retirement Board</w:t>
      </w:r>
      <w:r w:rsidR="000C567A">
        <w:rPr>
          <w:szCs w:val="28"/>
        </w:rPr>
        <w:t xml:space="preserve"> (RRB)</w:t>
      </w:r>
      <w:bookmarkEnd w:id="96"/>
    </w:p>
    <w:p w14:paraId="15EC5D48" w14:textId="680E0C61" w:rsidR="003B227F" w:rsidRDefault="00FB38AF" w:rsidP="000B4133">
      <w:r>
        <w:t xml:space="preserve">The </w:t>
      </w:r>
      <w:r w:rsidR="000C567A">
        <w:t>RRB</w:t>
      </w:r>
      <w:r>
        <w:t xml:space="preserve"> is an independent Federal agency that administers comprehensive benefit programs for the nation’s railroad workers and their families. If you receive Medicare through the RRB, it is important that you let them know if you move or change your mailing address. If you have questions regarding your benefits from the RRB, contact the agency.</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7 Table depicting How to contact the Cal MediConnect Ombuds Program"/>
        <w:tblDescription w:val="Pg. 17 Table depicting How to contact the Cal MediConnect Ombuds Program"/>
      </w:tblPr>
      <w:tblGrid>
        <w:gridCol w:w="1756"/>
        <w:gridCol w:w="7834"/>
      </w:tblGrid>
      <w:tr w:rsidR="000B4133" w:rsidRPr="00450824" w14:paraId="3C3682CA" w14:textId="77777777" w:rsidTr="00FF6DB6">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F27DCD3" w14:textId="77777777" w:rsidR="000B4133" w:rsidRPr="00450824" w:rsidRDefault="000B4133" w:rsidP="00FF6DB6">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4F6730" w14:textId="77777777" w:rsidR="000B4133" w:rsidRPr="00450824" w:rsidRDefault="000B4133" w:rsidP="00FF6DB6">
            <w:pPr>
              <w:pStyle w:val="Tabletext"/>
              <w:spacing w:before="0" w:after="0" w:line="60" w:lineRule="exact"/>
              <w:ind w:left="0" w:right="0"/>
            </w:pPr>
          </w:p>
        </w:tc>
      </w:tr>
      <w:tr w:rsidR="000B4133" w:rsidRPr="00450824" w14:paraId="2F7724CA" w14:textId="77777777" w:rsidTr="00FF6DB6">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12445E05" w14:textId="77777777" w:rsidR="000B4133" w:rsidRPr="00450824" w:rsidRDefault="000B4133"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63922A6C" w14:textId="7DD5A347" w:rsidR="00C42FFB" w:rsidRDefault="00C42FFB" w:rsidP="005C631F">
            <w:pPr>
              <w:pStyle w:val="Tabletext"/>
            </w:pPr>
            <w:r>
              <w:t>1-8</w:t>
            </w:r>
            <w:r w:rsidR="00FB38AF">
              <w:t>77-772-5772</w:t>
            </w:r>
          </w:p>
          <w:p w14:paraId="743C19A6" w14:textId="32408F01" w:rsidR="00C42FFB" w:rsidRDefault="00C42FFB" w:rsidP="005C631F">
            <w:pPr>
              <w:pStyle w:val="Tabletext"/>
            </w:pPr>
            <w:r>
              <w:t>Calls to this number are free.</w:t>
            </w:r>
          </w:p>
          <w:p w14:paraId="71BAE69D" w14:textId="4E32D288" w:rsidR="00C42FFB" w:rsidRDefault="00FB38AF" w:rsidP="00FB38AF">
            <w:pPr>
              <w:pStyle w:val="Tabletext"/>
            </w:pPr>
            <w:r>
              <w:t>If you press “0</w:t>
            </w:r>
            <w:r w:rsidR="00D5542B">
              <w:t>”,</w:t>
            </w:r>
            <w:r>
              <w:t xml:space="preserve"> you may speak with a RRB representative from 9 a</w:t>
            </w:r>
            <w:r w:rsidR="00D5542B">
              <w:t>.</w:t>
            </w:r>
            <w:r>
              <w:t>m</w:t>
            </w:r>
            <w:r w:rsidR="00D5542B">
              <w:t>.</w:t>
            </w:r>
            <w:r>
              <w:t xml:space="preserve"> to 3:30 p</w:t>
            </w:r>
            <w:r w:rsidR="00D5542B">
              <w:t>.</w:t>
            </w:r>
            <w:r>
              <w:t>m</w:t>
            </w:r>
            <w:r w:rsidR="00D5542B">
              <w:t>.</w:t>
            </w:r>
            <w:r>
              <w:t>, Monday, Tuesday, Thursday and Friday, and from 9 a</w:t>
            </w:r>
            <w:r w:rsidR="00D5542B">
              <w:t>.</w:t>
            </w:r>
            <w:r>
              <w:t>m</w:t>
            </w:r>
            <w:r w:rsidR="00D5542B">
              <w:t>.</w:t>
            </w:r>
            <w:r>
              <w:t xml:space="preserve"> to 12 p</w:t>
            </w:r>
            <w:r w:rsidR="00D5542B">
              <w:t>.</w:t>
            </w:r>
            <w:r>
              <w:t>m</w:t>
            </w:r>
            <w:r w:rsidR="00D5542B">
              <w:t>.</w:t>
            </w:r>
            <w:r>
              <w:t xml:space="preserve"> on Wednesday.</w:t>
            </w:r>
          </w:p>
          <w:p w14:paraId="4DDCECD9" w14:textId="7C99A20A" w:rsidR="000B4133" w:rsidRPr="008849BB" w:rsidRDefault="00FB38AF">
            <w:pPr>
              <w:pStyle w:val="Tabletext"/>
              <w:rPr>
                <w:rFonts w:cs="Times New Roman"/>
                <w:i/>
                <w:snapToGrid/>
              </w:rPr>
            </w:pPr>
            <w:r>
              <w:t>If you press “1</w:t>
            </w:r>
            <w:r w:rsidR="00F534F8">
              <w:t>”,</w:t>
            </w:r>
            <w:r>
              <w:t xml:space="preserve"> you may access the automated RRB Help</w:t>
            </w:r>
            <w:r w:rsidR="00946FC4">
              <w:t xml:space="preserve"> </w:t>
            </w:r>
            <w:r>
              <w:t>Line and recorded information 24 hours a day, including weekends and holidays.</w:t>
            </w:r>
          </w:p>
        </w:tc>
      </w:tr>
      <w:tr w:rsidR="000B4133" w:rsidRPr="00450824" w14:paraId="169DDC03" w14:textId="77777777" w:rsidTr="00FF6DB6">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8CB18B3" w14:textId="77777777" w:rsidR="000B4133" w:rsidRPr="00450824" w:rsidRDefault="000B4133"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C45C557" w14:textId="2E61ED34" w:rsidR="00C42FFB" w:rsidRDefault="00C42FFB" w:rsidP="005C631F">
            <w:pPr>
              <w:pStyle w:val="Tabletext"/>
            </w:pPr>
            <w:r w:rsidRPr="008849BB">
              <w:t>1</w:t>
            </w:r>
            <w:r w:rsidR="00684C9F">
              <w:t>-312-751-4701</w:t>
            </w:r>
          </w:p>
          <w:p w14:paraId="1832F7D9" w14:textId="206F3BEA" w:rsidR="000B4133" w:rsidRDefault="00C42FFB" w:rsidP="005C631F">
            <w:pPr>
              <w:pStyle w:val="Tabletext"/>
            </w:pPr>
            <w:r w:rsidRPr="00450824">
              <w:t xml:space="preserve">This number is for people who </w:t>
            </w:r>
            <w:r w:rsidR="0096203B">
              <w:t xml:space="preserve">have </w:t>
            </w:r>
            <w:r w:rsidR="00CA249C">
              <w:t xml:space="preserve">difficulty with </w:t>
            </w:r>
            <w:r w:rsidRPr="00450824">
              <w:t>hearing or speaking. You must have special telephone equipment to call it.</w:t>
            </w:r>
          </w:p>
          <w:p w14:paraId="19596C56" w14:textId="5CBBD860" w:rsidR="00684C9F" w:rsidRPr="00623B05" w:rsidRDefault="00684C9F" w:rsidP="005C631F">
            <w:pPr>
              <w:pStyle w:val="Tabletext"/>
            </w:pPr>
            <w:r>
              <w:t xml:space="preserve">Calls to this number are </w:t>
            </w:r>
            <w:r>
              <w:rPr>
                <w:i/>
              </w:rPr>
              <w:t>not</w:t>
            </w:r>
            <w:r>
              <w:t xml:space="preserve"> free.</w:t>
            </w:r>
          </w:p>
        </w:tc>
      </w:tr>
      <w:tr w:rsidR="000B4133" w:rsidRPr="00450824" w14:paraId="383A23AD" w14:textId="77777777" w:rsidTr="00FF6DB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34B5AD6" w14:textId="77777777" w:rsidR="000B4133" w:rsidRPr="00450824" w:rsidRDefault="000B4133"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68199370" w14:textId="2C96F7D1" w:rsidR="000B4133" w:rsidRPr="00450824" w:rsidRDefault="00000000" w:rsidP="005C631F">
            <w:pPr>
              <w:pStyle w:val="Tabletext"/>
              <w:rPr>
                <w:b/>
                <w:i/>
              </w:rPr>
            </w:pPr>
            <w:hyperlink r:id="rId25" w:history="1">
              <w:r w:rsidR="003E1AB7">
                <w:rPr>
                  <w:rStyle w:val="Hyperlink"/>
                </w:rPr>
                <w:t>www.rrb.</w:t>
              </w:r>
              <w:r w:rsidR="003E1AB7">
                <w:rPr>
                  <w:rStyle w:val="Hyperlink"/>
                </w:rPr>
                <w:t>g</w:t>
              </w:r>
              <w:r w:rsidR="003E1AB7">
                <w:rPr>
                  <w:rStyle w:val="Hyperlink"/>
                </w:rPr>
                <w:t>ov</w:t>
              </w:r>
            </w:hyperlink>
            <w:r w:rsidR="006557F4">
              <w:t xml:space="preserve"> </w:t>
            </w:r>
          </w:p>
        </w:tc>
      </w:tr>
    </w:tbl>
    <w:p w14:paraId="29778495" w14:textId="24F622AB" w:rsidR="000B4133" w:rsidRDefault="000B4133" w:rsidP="000B4133"/>
    <w:p w14:paraId="0EB0E984" w14:textId="77777777" w:rsidR="00A87F8D" w:rsidRPr="00450824" w:rsidRDefault="00A87F8D" w:rsidP="00A87F8D">
      <w:pPr>
        <w:spacing w:after="0" w:line="240" w:lineRule="auto"/>
      </w:pPr>
      <w:r w:rsidRPr="00450824">
        <w:br w:type="page"/>
      </w:r>
    </w:p>
    <w:p w14:paraId="33FB33FC" w14:textId="5BD9F3BE" w:rsidR="00A87F8D" w:rsidRPr="00450824" w:rsidRDefault="00A87F8D" w:rsidP="00F63D0E">
      <w:pPr>
        <w:pStyle w:val="Heading1"/>
      </w:pPr>
      <w:bookmarkStart w:id="98" w:name="_Toc169503441"/>
      <w:r>
        <w:lastRenderedPageBreak/>
        <w:t xml:space="preserve">Group insurance or other insurance from </w:t>
      </w:r>
      <w:r w:rsidR="00A84520">
        <w:t xml:space="preserve">an </w:t>
      </w:r>
      <w:r>
        <w:t>employer</w:t>
      </w:r>
      <w:bookmarkEnd w:id="98"/>
    </w:p>
    <w:p w14:paraId="52CE2EB4" w14:textId="6EF90258" w:rsidR="00A87F8D" w:rsidRPr="003B53BC" w:rsidRDefault="00A87F8D" w:rsidP="00A87F8D">
      <w:pPr>
        <w:rPr>
          <w:i/>
          <w:color w:val="548DD4" w:themeColor="accent4"/>
        </w:rPr>
      </w:pPr>
      <w:r w:rsidRPr="003B53BC">
        <w:rPr>
          <w:color w:val="548DD4" w:themeColor="accent4"/>
        </w:rPr>
        <w:t>[</w:t>
      </w:r>
      <w:r w:rsidRPr="003B53BC">
        <w:rPr>
          <w:i/>
          <w:iCs/>
          <w:color w:val="548DD4" w:themeColor="accent4"/>
        </w:rPr>
        <w:t>Plans should delete this section if members covered under employer groups are not eligible to participate in D-SNPs in the state.</w:t>
      </w:r>
      <w:r w:rsidRPr="003B53BC">
        <w:rPr>
          <w:color w:val="548DD4" w:themeColor="accent4"/>
        </w:rPr>
        <w:t>]</w:t>
      </w:r>
    </w:p>
    <w:p w14:paraId="61DBEEBD" w14:textId="5D7451D0" w:rsidR="00A87F8D" w:rsidRDefault="00A87F8D" w:rsidP="00A87F8D">
      <w:pPr>
        <w:rPr>
          <w:i/>
        </w:rPr>
      </w:pPr>
      <w:r>
        <w:t>If you (or your spouse</w:t>
      </w:r>
      <w:r w:rsidR="008E51AD">
        <w:t xml:space="preserve"> or domestic</w:t>
      </w:r>
      <w:r w:rsidR="00583EF2">
        <w:t xml:space="preserve"> partner</w:t>
      </w:r>
      <w:r>
        <w:t>) get benefits from your (or your spouse’s</w:t>
      </w:r>
      <w:r w:rsidR="00C266E1">
        <w:t xml:space="preserve"> or domestic partner</w:t>
      </w:r>
      <w:r w:rsidR="008E51AD">
        <w:t>’</w:t>
      </w:r>
      <w:r w:rsidR="00C266E1">
        <w:t>s</w:t>
      </w:r>
      <w:r>
        <w:t>) employer or retiree group as part of this plan, you way call the employer/union benefits administrator or Member Services if you have any questions. You can ask about your (or your spouse’s</w:t>
      </w:r>
      <w:r w:rsidR="008E51AD">
        <w:t xml:space="preserve"> or domestic partner’s</w:t>
      </w:r>
      <w:r>
        <w:t>) employer or retiree health benefits, premiums, or the enrollment period. You may also call 1-800-MEDICARE (1-800-633-4227; TTY: 1-877-486-2048) with questions related to your Medicare coverage under this plan.</w:t>
      </w:r>
    </w:p>
    <w:p w14:paraId="081CB6CD" w14:textId="1CD99585" w:rsidR="00A87F8D" w:rsidRPr="00450824" w:rsidRDefault="00A87F8D" w:rsidP="00A84520">
      <w:r>
        <w:t>If you have other prescription drug coverage through your (or your spouse’s</w:t>
      </w:r>
      <w:r w:rsidR="008E51AD">
        <w:t xml:space="preserve"> or domestic partner’s</w:t>
      </w:r>
      <w:r>
        <w:t xml:space="preserve">) employer or retiree group, please contact </w:t>
      </w:r>
      <w:r>
        <w:rPr>
          <w:b/>
        </w:rPr>
        <w:t xml:space="preserve">that group’s benefits administrator. </w:t>
      </w:r>
      <w:r>
        <w:t>The benefits administrator can help you determine how your current prescription drug coverage will work with our plan.</w:t>
      </w:r>
    </w:p>
    <w:p w14:paraId="119CB40B" w14:textId="690E3BA9" w:rsidR="00BE6D60" w:rsidRDefault="00BE6D60" w:rsidP="000B4133">
      <w:r>
        <w:br w:type="page"/>
      </w:r>
    </w:p>
    <w:p w14:paraId="6140BFB0" w14:textId="6E6C5BD6" w:rsidR="00692EAE" w:rsidRPr="00450824" w:rsidRDefault="00B30E75" w:rsidP="00F63D0E">
      <w:pPr>
        <w:pStyle w:val="Heading1"/>
      </w:pPr>
      <w:bookmarkStart w:id="99" w:name="_Toc169503442"/>
      <w:bookmarkEnd w:id="89"/>
      <w:bookmarkEnd w:id="97"/>
      <w:r w:rsidRPr="00450824">
        <w:lastRenderedPageBreak/>
        <w:t>Other resourc</w:t>
      </w:r>
      <w:r w:rsidR="00C82773" w:rsidRPr="00450824">
        <w:t>e</w:t>
      </w:r>
      <w:r w:rsidR="00692EAE" w:rsidRPr="00450824">
        <w:t>s</w:t>
      </w:r>
      <w:bookmarkEnd w:id="99"/>
    </w:p>
    <w:p w14:paraId="0C069F2D" w14:textId="51D55EBB" w:rsidR="00976597" w:rsidRDefault="00DD2C87" w:rsidP="00F725FD">
      <w:pPr>
        <w:rPr>
          <w:color w:val="548DD4" w:themeColor="accent4"/>
        </w:rPr>
      </w:pPr>
      <w:r w:rsidRPr="00E91C20">
        <w:rPr>
          <w:color w:val="548DD4" w:themeColor="accent4"/>
        </w:rPr>
        <w:t>[</w:t>
      </w:r>
      <w:r w:rsidR="00692EAE" w:rsidRPr="00E91C20">
        <w:rPr>
          <w:i/>
          <w:iCs/>
          <w:color w:val="548DD4" w:themeColor="accent4"/>
        </w:rPr>
        <w:t>Plans may insert this section to provide additional information resources, such as county aging and disability resource centers, choice counselors, or area agencies on aging</w:t>
      </w:r>
      <w:r w:rsidR="00E728DA" w:rsidRPr="00E91C20">
        <w:rPr>
          <w:i/>
          <w:iCs/>
          <w:color w:val="548DD4" w:themeColor="accent4"/>
        </w:rPr>
        <w:t xml:space="preserve"> or any other sections as directed by the state</w:t>
      </w:r>
      <w:r w:rsidR="009135FE" w:rsidRPr="00E91C20">
        <w:rPr>
          <w:i/>
          <w:iCs/>
          <w:color w:val="548DD4" w:themeColor="accent4"/>
        </w:rPr>
        <w:t>. Plans should format consistently with other sections</w:t>
      </w:r>
      <w:r w:rsidR="00AA3E7A" w:rsidRPr="00E91C20">
        <w:rPr>
          <w:i/>
          <w:iCs/>
          <w:color w:val="548DD4" w:themeColor="accent4"/>
        </w:rPr>
        <w:t xml:space="preserve">, </w:t>
      </w:r>
      <w:r w:rsidR="009135FE" w:rsidRPr="00E91C20">
        <w:rPr>
          <w:i/>
          <w:iCs/>
          <w:color w:val="548DD4" w:themeColor="accent4"/>
        </w:rPr>
        <w:t>include a brief description and information about any other resources they add</w:t>
      </w:r>
      <w:r w:rsidR="00AA3E7A" w:rsidRPr="00E91C20">
        <w:rPr>
          <w:i/>
          <w:iCs/>
          <w:color w:val="548DD4" w:themeColor="accent4"/>
        </w:rPr>
        <w:t>, and update the Table of Contents</w:t>
      </w:r>
      <w:r w:rsidR="00692EAE" w:rsidRPr="00E91C20">
        <w:rPr>
          <w:i/>
          <w:iCs/>
          <w:color w:val="548DD4" w:themeColor="accent4"/>
        </w:rPr>
        <w:t>.</w:t>
      </w:r>
      <w:r w:rsidRPr="00E91C20">
        <w:rPr>
          <w:color w:val="548DD4" w:themeColor="accent4"/>
        </w:rPr>
        <w:t>]</w:t>
      </w:r>
    </w:p>
    <w:p w14:paraId="76076522" w14:textId="28F48E2A" w:rsidR="00B2566D" w:rsidRPr="00025780" w:rsidRDefault="00B2566D" w:rsidP="00025780">
      <w:pPr>
        <w:rPr>
          <w:i/>
          <w:iCs/>
          <w:color w:val="548DD4" w:themeColor="accent4"/>
        </w:rPr>
      </w:pPr>
      <w:r w:rsidRPr="00025780">
        <w:rPr>
          <w:color w:val="548DD4" w:themeColor="accent4"/>
        </w:rPr>
        <w:t>[</w:t>
      </w:r>
      <w:r w:rsidRPr="00025780">
        <w:rPr>
          <w:i/>
          <w:iCs/>
          <w:color w:val="548DD4" w:themeColor="accent4"/>
        </w:rPr>
        <w:t xml:space="preserve">SNBC Plans insert the following: </w:t>
      </w:r>
      <w:r w:rsidRPr="00025780">
        <w:rPr>
          <w:color w:val="548DD4" w:themeColor="accent4"/>
        </w:rPr>
        <w:t>Disability Hub MN™ is a free statewide resource network that helps you solve problems, navigate the system and plan for your future. This team knows the ins and outs of community resources and government programs, and has years of experience helping people fit them together]</w:t>
      </w:r>
      <w:r w:rsidRPr="00025780">
        <w:rPr>
          <w:i/>
          <w:iCs/>
          <w:color w:val="548DD4" w:themeColor="accent4"/>
        </w:rPr>
        <w:t>.</w:t>
      </w:r>
    </w:p>
    <w:tbl>
      <w:tblPr>
        <w:tblW w:w="0" w:type="auto"/>
        <w:tblCellMar>
          <w:top w:w="15" w:type="dxa"/>
          <w:left w:w="15" w:type="dxa"/>
          <w:bottom w:w="15" w:type="dxa"/>
          <w:right w:w="15" w:type="dxa"/>
        </w:tblCellMar>
        <w:tblLook w:val="04A0" w:firstRow="1" w:lastRow="0" w:firstColumn="1" w:lastColumn="0" w:noHBand="0" w:noVBand="1"/>
        <w:tblCaption w:val="Pg. 19 Table depicting How to contact the Disability Hub MN Program"/>
        <w:tblDescription w:val="Pg. 19 table depicting How to contact the Disability Hub MN Program"/>
      </w:tblPr>
      <w:tblGrid>
        <w:gridCol w:w="1233"/>
        <w:gridCol w:w="7677"/>
      </w:tblGrid>
      <w:tr w:rsidR="00B2566D" w:rsidRPr="006E77A4" w14:paraId="3A4FDB2D" w14:textId="77777777">
        <w:tc>
          <w:tcPr>
            <w:tcW w:w="0" w:type="auto"/>
            <w:tcBorders>
              <w:top w:val="single" w:sz="18" w:space="0" w:color="B2B2B2"/>
              <w:left w:val="single" w:sz="18" w:space="0" w:color="B2B2B2"/>
              <w:bottom w:val="single" w:sz="18" w:space="0" w:color="B2B2B2"/>
              <w:right w:val="single" w:sz="4" w:space="0" w:color="000000"/>
            </w:tcBorders>
            <w:tcMar>
              <w:top w:w="58" w:type="dxa"/>
              <w:left w:w="115" w:type="dxa"/>
              <w:bottom w:w="58" w:type="dxa"/>
              <w:right w:w="115" w:type="dxa"/>
            </w:tcMar>
            <w:hideMark/>
          </w:tcPr>
          <w:p w14:paraId="14BFB8C6" w14:textId="77777777" w:rsidR="00B2566D" w:rsidRPr="006E77A4" w:rsidRDefault="00B2566D">
            <w:pPr>
              <w:spacing w:before="80" w:after="80" w:line="240" w:lineRule="auto"/>
              <w:rPr>
                <w:rFonts w:ascii="Times New Roman" w:eastAsia="Times New Roman" w:hAnsi="Times New Roman"/>
                <w:sz w:val="24"/>
                <w:szCs w:val="24"/>
              </w:rPr>
            </w:pPr>
            <w:r w:rsidRPr="006E77A4">
              <w:rPr>
                <w:rFonts w:eastAsia="Times New Roman" w:cs="Arial"/>
                <w:b/>
                <w:bCs/>
                <w:color w:val="000000"/>
              </w:rPr>
              <w:t>CALL</w:t>
            </w:r>
          </w:p>
        </w:tc>
        <w:tc>
          <w:tcPr>
            <w:tcW w:w="0" w:type="auto"/>
            <w:tcBorders>
              <w:top w:val="single" w:sz="18" w:space="0" w:color="B2B2B2"/>
              <w:left w:val="single" w:sz="4" w:space="0" w:color="000000"/>
              <w:bottom w:val="single" w:sz="18" w:space="0" w:color="B2B2B2"/>
              <w:right w:val="single" w:sz="18" w:space="0" w:color="B2B2B2"/>
            </w:tcBorders>
            <w:tcMar>
              <w:top w:w="58" w:type="dxa"/>
              <w:left w:w="115" w:type="dxa"/>
              <w:bottom w:w="58" w:type="dxa"/>
              <w:right w:w="115" w:type="dxa"/>
            </w:tcMar>
            <w:hideMark/>
          </w:tcPr>
          <w:p w14:paraId="1A203B4E" w14:textId="628F7D75" w:rsidR="00B2566D" w:rsidRPr="006E77A4" w:rsidRDefault="00B2566D">
            <w:pPr>
              <w:spacing w:before="80" w:after="80" w:line="240" w:lineRule="auto"/>
              <w:rPr>
                <w:rFonts w:ascii="Times New Roman" w:eastAsia="Times New Roman" w:hAnsi="Times New Roman"/>
                <w:sz w:val="24"/>
                <w:szCs w:val="24"/>
              </w:rPr>
            </w:pPr>
            <w:r w:rsidRPr="006E77A4">
              <w:rPr>
                <w:rFonts w:eastAsia="Times New Roman" w:cs="Arial"/>
                <w:color w:val="000000"/>
              </w:rPr>
              <w:t>1-866-333-2466</w:t>
            </w:r>
          </w:p>
          <w:p w14:paraId="618FDBBA" w14:textId="77777777" w:rsidR="00B2566D" w:rsidRPr="006E77A4" w:rsidRDefault="00B2566D">
            <w:pPr>
              <w:spacing w:before="80" w:after="80" w:line="240" w:lineRule="auto"/>
              <w:rPr>
                <w:rFonts w:ascii="Times New Roman" w:eastAsia="Times New Roman" w:hAnsi="Times New Roman"/>
                <w:sz w:val="24"/>
                <w:szCs w:val="24"/>
              </w:rPr>
            </w:pPr>
            <w:r w:rsidRPr="006E77A4">
              <w:rPr>
                <w:rFonts w:eastAsia="Times New Roman" w:cs="Arial"/>
                <w:color w:val="000000"/>
              </w:rPr>
              <w:t>Calls to this number are free.</w:t>
            </w:r>
          </w:p>
          <w:p w14:paraId="66ED57D8" w14:textId="744E3AE0" w:rsidR="00B2566D" w:rsidRPr="006E77A4" w:rsidRDefault="00B2566D">
            <w:pPr>
              <w:spacing w:before="80" w:after="80" w:line="240" w:lineRule="auto"/>
              <w:rPr>
                <w:rFonts w:ascii="Times New Roman" w:eastAsia="Times New Roman" w:hAnsi="Times New Roman"/>
                <w:sz w:val="24"/>
                <w:szCs w:val="24"/>
              </w:rPr>
            </w:pPr>
            <w:r w:rsidRPr="006E77A4">
              <w:rPr>
                <w:rFonts w:eastAsia="Times New Roman" w:cs="Arial"/>
                <w:color w:val="000000"/>
              </w:rPr>
              <w:t>Monday through Friday from 8:30 a.m. to 5:00</w:t>
            </w:r>
            <w:r w:rsidR="004A4E4C">
              <w:rPr>
                <w:rFonts w:eastAsia="Times New Roman" w:cs="Arial"/>
                <w:color w:val="000000"/>
              </w:rPr>
              <w:t xml:space="preserve"> pm.</w:t>
            </w:r>
          </w:p>
        </w:tc>
      </w:tr>
      <w:tr w:rsidR="00B2566D" w:rsidRPr="006E77A4" w14:paraId="5F231511" w14:textId="77777777">
        <w:tc>
          <w:tcPr>
            <w:tcW w:w="0" w:type="auto"/>
            <w:tcBorders>
              <w:top w:val="single" w:sz="18" w:space="0" w:color="B2B2B2"/>
              <w:left w:val="single" w:sz="18" w:space="0" w:color="B2B2B2"/>
              <w:bottom w:val="single" w:sz="18" w:space="0" w:color="B2B2B2"/>
              <w:right w:val="single" w:sz="4" w:space="0" w:color="000000"/>
            </w:tcBorders>
            <w:tcMar>
              <w:top w:w="58" w:type="dxa"/>
              <w:left w:w="115" w:type="dxa"/>
              <w:bottom w:w="58" w:type="dxa"/>
              <w:right w:w="115" w:type="dxa"/>
            </w:tcMar>
            <w:hideMark/>
          </w:tcPr>
          <w:p w14:paraId="249821CB" w14:textId="77777777" w:rsidR="00B2566D" w:rsidRPr="006E77A4" w:rsidRDefault="00B2566D">
            <w:pPr>
              <w:spacing w:before="80" w:after="80" w:line="240" w:lineRule="auto"/>
              <w:rPr>
                <w:rFonts w:ascii="Times New Roman" w:eastAsia="Times New Roman" w:hAnsi="Times New Roman"/>
                <w:sz w:val="24"/>
                <w:szCs w:val="24"/>
              </w:rPr>
            </w:pPr>
            <w:r w:rsidRPr="006E77A4">
              <w:rPr>
                <w:rFonts w:eastAsia="Times New Roman" w:cs="Arial"/>
                <w:b/>
                <w:bCs/>
                <w:color w:val="000000"/>
              </w:rPr>
              <w:t>TTY</w:t>
            </w:r>
          </w:p>
        </w:tc>
        <w:tc>
          <w:tcPr>
            <w:tcW w:w="0" w:type="auto"/>
            <w:tcBorders>
              <w:top w:val="single" w:sz="18" w:space="0" w:color="B2B2B2"/>
              <w:left w:val="single" w:sz="4" w:space="0" w:color="000000"/>
              <w:bottom w:val="single" w:sz="18" w:space="0" w:color="B2B2B2"/>
              <w:right w:val="single" w:sz="18" w:space="0" w:color="B2B2B2"/>
            </w:tcBorders>
            <w:tcMar>
              <w:top w:w="58" w:type="dxa"/>
              <w:left w:w="115" w:type="dxa"/>
              <w:bottom w:w="58" w:type="dxa"/>
              <w:right w:w="115" w:type="dxa"/>
            </w:tcMar>
            <w:hideMark/>
          </w:tcPr>
          <w:p w14:paraId="0F3BF970" w14:textId="77777777" w:rsidR="00B2566D" w:rsidRPr="006E77A4" w:rsidRDefault="00B2566D">
            <w:pPr>
              <w:spacing w:before="80" w:after="80" w:line="240" w:lineRule="auto"/>
              <w:rPr>
                <w:rFonts w:ascii="Times New Roman" w:eastAsia="Times New Roman" w:hAnsi="Times New Roman"/>
                <w:sz w:val="24"/>
                <w:szCs w:val="24"/>
              </w:rPr>
            </w:pPr>
            <w:r w:rsidRPr="006E77A4">
              <w:rPr>
                <w:rFonts w:eastAsia="Times New Roman" w:cs="Arial"/>
                <w:color w:val="000000"/>
              </w:rPr>
              <w:t>Call the Minnesota Relay Service at 711 or use your preferred relay service. </w:t>
            </w:r>
          </w:p>
          <w:p w14:paraId="5916EA30" w14:textId="48FEB900" w:rsidR="00B2566D" w:rsidRPr="006E77A4" w:rsidRDefault="00B2566D" w:rsidP="00025780">
            <w:pPr>
              <w:spacing w:before="80" w:after="80" w:line="240" w:lineRule="auto"/>
              <w:rPr>
                <w:rFonts w:ascii="Times New Roman" w:eastAsia="Times New Roman" w:hAnsi="Times New Roman"/>
                <w:sz w:val="24"/>
                <w:szCs w:val="24"/>
              </w:rPr>
            </w:pPr>
            <w:r w:rsidRPr="006E77A4">
              <w:rPr>
                <w:rFonts w:eastAsia="Times New Roman" w:cs="Arial"/>
                <w:color w:val="000000"/>
              </w:rPr>
              <w:t>Calls to this number are free.</w:t>
            </w:r>
          </w:p>
        </w:tc>
      </w:tr>
      <w:tr w:rsidR="007408BA" w:rsidRPr="006E77A4" w14:paraId="255C9D82" w14:textId="77777777" w:rsidTr="00291CA4">
        <w:tc>
          <w:tcPr>
            <w:tcW w:w="0" w:type="auto"/>
            <w:tcBorders>
              <w:top w:val="single" w:sz="18" w:space="0" w:color="B2B2B2"/>
              <w:left w:val="single" w:sz="18" w:space="0" w:color="B2B2B2"/>
              <w:bottom w:val="single" w:sz="18" w:space="0" w:color="B2B2B2"/>
              <w:right w:val="single" w:sz="4" w:space="0" w:color="000000"/>
            </w:tcBorders>
            <w:tcMar>
              <w:top w:w="58" w:type="dxa"/>
              <w:left w:w="115" w:type="dxa"/>
              <w:bottom w:w="58" w:type="dxa"/>
              <w:right w:w="115" w:type="dxa"/>
            </w:tcMar>
          </w:tcPr>
          <w:p w14:paraId="5FEC2103" w14:textId="44487039" w:rsidR="007408BA" w:rsidRPr="006E77A4" w:rsidRDefault="007408BA">
            <w:pPr>
              <w:spacing w:before="80" w:after="80" w:line="240" w:lineRule="auto"/>
              <w:rPr>
                <w:rFonts w:ascii="Times New Roman" w:eastAsia="Times New Roman" w:hAnsi="Times New Roman"/>
                <w:sz w:val="24"/>
                <w:szCs w:val="24"/>
              </w:rPr>
            </w:pPr>
            <w:r w:rsidRPr="006E77A4">
              <w:rPr>
                <w:rFonts w:eastAsia="Times New Roman" w:cs="Arial"/>
                <w:b/>
                <w:bCs/>
                <w:color w:val="000000"/>
              </w:rPr>
              <w:t>WEBSITE</w:t>
            </w:r>
          </w:p>
        </w:tc>
        <w:tc>
          <w:tcPr>
            <w:tcW w:w="0" w:type="auto"/>
            <w:tcBorders>
              <w:top w:val="single" w:sz="18" w:space="0" w:color="B2B2B2"/>
              <w:left w:val="single" w:sz="4" w:space="0" w:color="000000"/>
              <w:bottom w:val="single" w:sz="18" w:space="0" w:color="B2B2B2"/>
              <w:right w:val="single" w:sz="18" w:space="0" w:color="B2B2B2"/>
            </w:tcBorders>
            <w:tcMar>
              <w:top w:w="58" w:type="dxa"/>
              <w:left w:w="115" w:type="dxa"/>
              <w:bottom w:w="58" w:type="dxa"/>
              <w:right w:w="115" w:type="dxa"/>
            </w:tcMar>
          </w:tcPr>
          <w:p w14:paraId="0C01350B" w14:textId="30212A17" w:rsidR="007408BA" w:rsidRPr="006E77A4" w:rsidRDefault="00000000">
            <w:pPr>
              <w:spacing w:before="80" w:after="80" w:line="240" w:lineRule="auto"/>
              <w:rPr>
                <w:rFonts w:ascii="Times New Roman" w:eastAsia="Times New Roman" w:hAnsi="Times New Roman"/>
                <w:sz w:val="24"/>
                <w:szCs w:val="24"/>
              </w:rPr>
            </w:pPr>
            <w:hyperlink r:id="rId26" w:history="1">
              <w:r w:rsidR="00025780" w:rsidRPr="00025780">
                <w:rPr>
                  <w:rStyle w:val="Hyperlink"/>
                  <w:rFonts w:eastAsia="Times New Roman" w:cs="Arial"/>
                </w:rPr>
                <w:t>www.disabilityhu</w:t>
              </w:r>
              <w:r w:rsidR="00025780" w:rsidRPr="00025780">
                <w:rPr>
                  <w:rStyle w:val="Hyperlink"/>
                  <w:rFonts w:eastAsia="Times New Roman" w:cs="Arial"/>
                </w:rPr>
                <w:t>b</w:t>
              </w:r>
              <w:r w:rsidR="00025780" w:rsidRPr="00025780">
                <w:rPr>
                  <w:rStyle w:val="Hyperlink"/>
                  <w:rFonts w:eastAsia="Times New Roman" w:cs="Arial"/>
                </w:rPr>
                <w:t>mn.org</w:t>
              </w:r>
            </w:hyperlink>
          </w:p>
        </w:tc>
      </w:tr>
    </w:tbl>
    <w:p w14:paraId="42BE7264" w14:textId="77777777" w:rsidR="00B2566D" w:rsidRPr="00E91C20" w:rsidRDefault="00B2566D" w:rsidP="00F725FD">
      <w:pPr>
        <w:rPr>
          <w:i/>
          <w:color w:val="548DD4" w:themeColor="accent4"/>
        </w:rPr>
      </w:pPr>
    </w:p>
    <w:sectPr w:rsidR="00B2566D" w:rsidRPr="00E91C20" w:rsidSect="00186160">
      <w:headerReference w:type="even" r:id="rId27"/>
      <w:headerReference w:type="default" r:id="rId28"/>
      <w:footerReference w:type="even" r:id="rId29"/>
      <w:footerReference w:type="default" r:id="rId30"/>
      <w:headerReference w:type="first" r:id="rId31"/>
      <w:footerReference w:type="first" r:id="rId32"/>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5789A" w14:textId="77777777" w:rsidR="00BF2205" w:rsidRDefault="00BF2205" w:rsidP="00EA4A7F">
      <w:pPr>
        <w:spacing w:after="0" w:line="240" w:lineRule="auto"/>
      </w:pPr>
      <w:r>
        <w:separator/>
      </w:r>
    </w:p>
  </w:endnote>
  <w:endnote w:type="continuationSeparator" w:id="0">
    <w:p w14:paraId="3ED562FD" w14:textId="77777777" w:rsidR="00BF2205" w:rsidRDefault="00BF2205" w:rsidP="00EA4A7F">
      <w:pPr>
        <w:spacing w:after="0" w:line="240" w:lineRule="auto"/>
      </w:pPr>
      <w:r>
        <w:continuationSeparator/>
      </w:r>
    </w:p>
  </w:endnote>
  <w:endnote w:type="continuationNotice" w:id="1">
    <w:p w14:paraId="0028DAAE" w14:textId="77777777" w:rsidR="00BF2205" w:rsidRDefault="00BF22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altName w:val="Yu Gothic"/>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3846B" w14:textId="77777777" w:rsidR="0074612C" w:rsidRDefault="007461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94A42" w14:textId="21E38713" w:rsidR="0074612C" w:rsidRPr="00F33B87" w:rsidRDefault="0074612C" w:rsidP="00875795">
    <w:pPr>
      <w:pStyle w:val="Footertext"/>
      <w:tabs>
        <w:tab w:val="right" w:pos="9900"/>
      </w:tabs>
      <w:spacing w:before="480"/>
    </w:pPr>
    <w:r w:rsidRPr="00F33B87">
      <w:rPr>
        <w:rStyle w:val="Footertextintro"/>
        <w:noProof/>
        <w:sz w:val="22"/>
      </w:rPr>
      <mc:AlternateContent>
        <mc:Choice Requires="wpg">
          <w:drawing>
            <wp:anchor distT="0" distB="0" distL="114300" distR="114300" simplePos="0" relativeHeight="251658240" behindDoc="0" locked="0" layoutInCell="1" allowOverlap="1" wp14:anchorId="462128C7" wp14:editId="43234750">
              <wp:simplePos x="0" y="0"/>
              <wp:positionH relativeFrom="column">
                <wp:posOffset>-400685</wp:posOffset>
              </wp:positionH>
              <wp:positionV relativeFrom="page">
                <wp:posOffset>9352280</wp:posOffset>
              </wp:positionV>
              <wp:extent cx="292100" cy="299085"/>
              <wp:effectExtent l="8890" t="0" r="381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DA8C4" w14:textId="77777777" w:rsidR="0074612C" w:rsidRPr="00E33525" w:rsidRDefault="0074612C" w:rsidP="0004536A">
                            <w:pPr>
                              <w:pStyle w:val="Footer0"/>
                            </w:pPr>
                            <w:r w:rsidRPr="00B66FD7">
                              <w:t>?</w:t>
                            </w:r>
                          </w:p>
                          <w:p w14:paraId="6A50165E" w14:textId="77777777" w:rsidR="0074612C" w:rsidRDefault="0074612C"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2128C7" id="Group 4"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4DA8C4" w14:textId="77777777" w:rsidR="0074612C" w:rsidRPr="00E33525" w:rsidRDefault="0074612C" w:rsidP="0004536A">
                      <w:pPr>
                        <w:pStyle w:val="Footer0"/>
                      </w:pPr>
                      <w:r w:rsidRPr="00B66FD7">
                        <w:t>?</w:t>
                      </w:r>
                    </w:p>
                    <w:p w14:paraId="6A50165E" w14:textId="77777777" w:rsidR="0074612C" w:rsidRDefault="0074612C" w:rsidP="0004536A">
                      <w:pPr>
                        <w:pStyle w:val="Footer0"/>
                      </w:pPr>
                    </w:p>
                  </w:txbxContent>
                </v:textbox>
              </v:shape>
              <w10:wrap anchory="page"/>
            </v:group>
          </w:pict>
        </mc:Fallback>
      </mc:AlternateContent>
    </w:r>
    <w:bookmarkStart w:id="100" w:name="_Hlk10750230"/>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t>URL</w:t>
    </w:r>
    <w:r w:rsidRPr="00F33B87">
      <w:t>&gt;.</w:t>
    </w:r>
    <w:bookmarkEnd w:id="100"/>
    <w:r w:rsidRPr="00F33B87">
      <w:tab/>
    </w:r>
    <w:r w:rsidRPr="00F33B87">
      <w:fldChar w:fldCharType="begin"/>
    </w:r>
    <w:r w:rsidRPr="00F33B87">
      <w:instrText xml:space="preserve"> PAGE   \* MERGEFORMAT </w:instrText>
    </w:r>
    <w:r w:rsidRPr="00F33B87">
      <w:fldChar w:fldCharType="separate"/>
    </w:r>
    <w:r>
      <w:rPr>
        <w:noProof/>
      </w:rPr>
      <w:t>15</w:t>
    </w:r>
    <w:r w:rsidRPr="00F33B8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E5C4" w14:textId="272D9A96" w:rsidR="0074612C" w:rsidRPr="00F33B87" w:rsidRDefault="0074612C" w:rsidP="0004536A">
    <w:pPr>
      <w:pStyle w:val="Footertext"/>
      <w:tabs>
        <w:tab w:val="right" w:pos="9900"/>
      </w:tabs>
    </w:pPr>
    <w:r w:rsidRPr="00F33B87">
      <w:rPr>
        <w:rStyle w:val="Footertextintro"/>
        <w:noProof/>
        <w:sz w:val="22"/>
      </w:rPr>
      <mc:AlternateContent>
        <mc:Choice Requires="wpg">
          <w:drawing>
            <wp:anchor distT="0" distB="0" distL="114300" distR="114300" simplePos="0" relativeHeight="251658241" behindDoc="0" locked="0" layoutInCell="1" allowOverlap="1" wp14:anchorId="3345DB88" wp14:editId="3B73A5A6">
              <wp:simplePos x="0" y="0"/>
              <wp:positionH relativeFrom="column">
                <wp:posOffset>-400685</wp:posOffset>
              </wp:positionH>
              <wp:positionV relativeFrom="page">
                <wp:posOffset>9352280</wp:posOffset>
              </wp:positionV>
              <wp:extent cx="292100" cy="299085"/>
              <wp:effectExtent l="8890" t="0" r="3810" b="698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D2CD0" w14:textId="77777777" w:rsidR="0074612C" w:rsidRPr="00E33525" w:rsidRDefault="0074612C" w:rsidP="0004536A">
                            <w:pPr>
                              <w:pStyle w:val="Footer0"/>
                            </w:pPr>
                            <w:r w:rsidRPr="00B66FD7">
                              <w:t>?</w:t>
                            </w:r>
                          </w:p>
                          <w:p w14:paraId="265D1D47" w14:textId="77777777" w:rsidR="0074612C" w:rsidRDefault="0074612C"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45DB88" id="Group 1" o:spid="_x0000_s1029" alt="&quot;&quot;" style="position:absolute;margin-left:-31.55pt;margin-top:736.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6D2CD0" w14:textId="77777777" w:rsidR="0074612C" w:rsidRPr="00E33525" w:rsidRDefault="0074612C" w:rsidP="0004536A">
                      <w:pPr>
                        <w:pStyle w:val="Footer0"/>
                      </w:pPr>
                      <w:r w:rsidRPr="00B66FD7">
                        <w:t>?</w:t>
                      </w:r>
                    </w:p>
                    <w:p w14:paraId="265D1D47" w14:textId="77777777" w:rsidR="0074612C" w:rsidRDefault="0074612C" w:rsidP="0004536A">
                      <w:pPr>
                        <w:pStyle w:val="Footer0"/>
                      </w:pPr>
                    </w:p>
                  </w:txbxContent>
                </v:textbox>
              </v:shape>
              <w10:wrap anchory="page"/>
            </v:group>
          </w:pict>
        </mc:Fallback>
      </mc:AlternateContent>
    </w:r>
    <w:bookmarkStart w:id="101" w:name="_Hlk10750214"/>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t>URL</w:t>
    </w:r>
    <w:r w:rsidRPr="00F33B87">
      <w:t>&gt;.</w:t>
    </w:r>
    <w:bookmarkEnd w:id="101"/>
    <w:r w:rsidRPr="00F33B87">
      <w:tab/>
    </w:r>
    <w:r w:rsidRPr="00F33B87">
      <w:fldChar w:fldCharType="begin"/>
    </w:r>
    <w:r w:rsidRPr="00F33B87">
      <w:instrText xml:space="preserve"> PAGE   \* MERGEFORMAT </w:instrText>
    </w:r>
    <w:r w:rsidRPr="00F33B87">
      <w:fldChar w:fldCharType="separate"/>
    </w:r>
    <w:r>
      <w:rPr>
        <w:noProof/>
      </w:rPr>
      <w:t>1</w:t>
    </w:r>
    <w:r w:rsidRPr="00F33B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AF895" w14:textId="77777777" w:rsidR="00BF2205" w:rsidRDefault="00BF2205" w:rsidP="00EA4A7F">
      <w:pPr>
        <w:spacing w:after="0" w:line="240" w:lineRule="auto"/>
      </w:pPr>
      <w:r>
        <w:separator/>
      </w:r>
    </w:p>
  </w:footnote>
  <w:footnote w:type="continuationSeparator" w:id="0">
    <w:p w14:paraId="0F3E9BC5" w14:textId="77777777" w:rsidR="00BF2205" w:rsidRDefault="00BF2205" w:rsidP="00EA4A7F">
      <w:pPr>
        <w:spacing w:after="0" w:line="240" w:lineRule="auto"/>
      </w:pPr>
      <w:r>
        <w:continuationSeparator/>
      </w:r>
    </w:p>
  </w:footnote>
  <w:footnote w:type="continuationNotice" w:id="1">
    <w:p w14:paraId="16070D6D" w14:textId="77777777" w:rsidR="00BF2205" w:rsidRDefault="00BF22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30F46" w14:textId="77777777" w:rsidR="0074612C" w:rsidRDefault="007461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287F" w14:textId="5D695CA9" w:rsidR="0074612C" w:rsidRPr="00F33B87" w:rsidRDefault="0074612C" w:rsidP="00F278C1">
    <w:pPr>
      <w:pStyle w:val="Pageheader"/>
      <w:tabs>
        <w:tab w:val="left" w:pos="5130"/>
        <w:tab w:val="left" w:pos="5400"/>
      </w:tabs>
      <w:ind w:left="5760" w:hanging="5760"/>
      <w:rPr>
        <w:color w:val="auto"/>
      </w:rPr>
    </w:pPr>
    <w:r w:rsidRPr="00F33B87">
      <w:rPr>
        <w:color w:val="auto"/>
      </w:rPr>
      <w:t>&lt;Plan name&gt; MEMBER HANDBOOK</w:t>
    </w:r>
    <w:r>
      <w:rPr>
        <w:color w:val="auto"/>
      </w:rPr>
      <w:tab/>
    </w:r>
    <w:r w:rsidRPr="00F33B87">
      <w:rPr>
        <w:color w:val="auto"/>
      </w:rPr>
      <w:t>Chapter 2: Important phone numbers and resources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772B4" w14:textId="45FC4FB4" w:rsidR="0074612C" w:rsidRPr="00F33B87" w:rsidRDefault="0074612C" w:rsidP="00CD6391">
    <w:pPr>
      <w:pStyle w:val="Pageheader"/>
      <w:rPr>
        <w:color w:val="auto"/>
      </w:rPr>
    </w:pPr>
    <w:r w:rsidRPr="00F33B8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B5697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3BC4A1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F4ED91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B0C61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6D24E6B"/>
    <w:multiLevelType w:val="hybridMultilevel"/>
    <w:tmpl w:val="F560FAE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B3E70"/>
    <w:multiLevelType w:val="hybridMultilevel"/>
    <w:tmpl w:val="1FD6BD68"/>
    <w:lvl w:ilvl="0" w:tplc="E47C2BF6">
      <w:start w:val="1"/>
      <w:numFmt w:val="upperLetter"/>
      <w:pStyle w:val="Heading1"/>
      <w:lvlText w:val="%1."/>
      <w:lvlJc w:val="left"/>
      <w:pPr>
        <w:ind w:left="450" w:hanging="360"/>
      </w:pPr>
      <w:rPr>
        <w:b/>
        <w:bCs/>
        <w:i w:val="0"/>
        <w:iCs/>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A25C25"/>
    <w:multiLevelType w:val="hybridMultilevel"/>
    <w:tmpl w:val="7708DC7E"/>
    <w:lvl w:ilvl="0" w:tplc="8BF25324">
      <w:start w:val="1"/>
      <w:numFmt w:val="bullet"/>
      <w:lvlText w:val=""/>
      <w:lvlJc w:val="left"/>
      <w:pPr>
        <w:ind w:left="720" w:hanging="360"/>
      </w:pPr>
      <w:rPr>
        <w:rFonts w:ascii="Symbol" w:hAnsi="Symbol" w:hint="default"/>
        <w:color w:val="548DD4"/>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590606A"/>
    <w:multiLevelType w:val="hybridMultilevel"/>
    <w:tmpl w:val="44E8F1B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C962FB"/>
    <w:multiLevelType w:val="hybridMultilevel"/>
    <w:tmpl w:val="9E2A3714"/>
    <w:lvl w:ilvl="0" w:tplc="EEA849B8">
      <w:start w:val="1"/>
      <w:numFmt w:val="bullet"/>
      <w:pStyle w:val="D-SNPFirstLeve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1020C7"/>
    <w:multiLevelType w:val="hybridMultilevel"/>
    <w:tmpl w:val="3F7873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344256"/>
    <w:multiLevelType w:val="hybridMultilevel"/>
    <w:tmpl w:val="52E8DF8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552D5F"/>
    <w:multiLevelType w:val="hybridMultilevel"/>
    <w:tmpl w:val="B9EAD6EE"/>
    <w:lvl w:ilvl="0" w:tplc="04090003">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258403C4"/>
    <w:multiLevelType w:val="hybridMultilevel"/>
    <w:tmpl w:val="2172818A"/>
    <w:lvl w:ilvl="0" w:tplc="138C69FE">
      <w:start w:val="1"/>
      <w:numFmt w:val="bullet"/>
      <w:pStyle w:val="D-SNPThirdLevelBullet"/>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60955D5"/>
    <w:multiLevelType w:val="hybridMultilevel"/>
    <w:tmpl w:val="23EC65E4"/>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565CDB"/>
    <w:multiLevelType w:val="hybridMultilevel"/>
    <w:tmpl w:val="21868A3E"/>
    <w:lvl w:ilvl="0" w:tplc="6F94E9D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0B41859"/>
    <w:multiLevelType w:val="hybridMultilevel"/>
    <w:tmpl w:val="3086D792"/>
    <w:lvl w:ilvl="0" w:tplc="8BF25324">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9845E2"/>
    <w:multiLevelType w:val="hybridMultilevel"/>
    <w:tmpl w:val="7E46AE0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825225B"/>
    <w:multiLevelType w:val="hybridMultilevel"/>
    <w:tmpl w:val="8CB0AF00"/>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AE3B29"/>
    <w:multiLevelType w:val="hybridMultilevel"/>
    <w:tmpl w:val="BB52D8AA"/>
    <w:lvl w:ilvl="0" w:tplc="999C7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FC38A0"/>
    <w:multiLevelType w:val="hybridMultilevel"/>
    <w:tmpl w:val="356CFA7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4C391A"/>
    <w:multiLevelType w:val="hybridMultilevel"/>
    <w:tmpl w:val="A8ECDD9E"/>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006E4F"/>
    <w:multiLevelType w:val="hybridMultilevel"/>
    <w:tmpl w:val="CDDE6A5E"/>
    <w:lvl w:ilvl="0" w:tplc="BCEEA3DE">
      <w:start w:val="1"/>
      <w:numFmt w:val="bullet"/>
      <w:pStyle w:val="ListBullet3"/>
      <w:lvlText w:val="»"/>
      <w:lvlJc w:val="left"/>
      <w:pPr>
        <w:ind w:left="1296" w:hanging="360"/>
      </w:pPr>
      <w:rPr>
        <w:rFonts w:ascii="Arial" w:hAnsi="Arial" w:hint="default"/>
      </w:rPr>
    </w:lvl>
    <w:lvl w:ilvl="1" w:tplc="2CA621F0">
      <w:numFmt w:val="bullet"/>
      <w:lvlText w:val=""/>
      <w:lvlJc w:val="left"/>
      <w:pPr>
        <w:ind w:left="2016" w:hanging="360"/>
      </w:pPr>
      <w:rPr>
        <w:rFonts w:ascii="Wingdings 3" w:eastAsia="Calibri" w:hAnsi="Wingdings 3" w:cs="Times New Roman" w:hint="default"/>
        <w:sz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45FF1911"/>
    <w:multiLevelType w:val="hybridMultilevel"/>
    <w:tmpl w:val="98404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ED39FE"/>
    <w:multiLevelType w:val="hybridMultilevel"/>
    <w:tmpl w:val="E80A6EC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6C3295"/>
    <w:multiLevelType w:val="hybridMultilevel"/>
    <w:tmpl w:val="66822674"/>
    <w:lvl w:ilvl="0" w:tplc="9EC2147A">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5570A10"/>
    <w:multiLevelType w:val="hybridMultilevel"/>
    <w:tmpl w:val="967C89D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FA201A"/>
    <w:multiLevelType w:val="hybridMultilevel"/>
    <w:tmpl w:val="6D12ED10"/>
    <w:lvl w:ilvl="0" w:tplc="1CF6714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9040E73"/>
    <w:multiLevelType w:val="hybridMultilevel"/>
    <w:tmpl w:val="12106A40"/>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744445"/>
    <w:multiLevelType w:val="hybridMultilevel"/>
    <w:tmpl w:val="8DA68A1A"/>
    <w:lvl w:ilvl="0" w:tplc="04090003">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2" w15:restartNumberingAfterBreak="0">
    <w:nsid w:val="6B8932B1"/>
    <w:multiLevelType w:val="hybridMultilevel"/>
    <w:tmpl w:val="D51E7852"/>
    <w:lvl w:ilvl="0" w:tplc="18668002">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1F807AF"/>
    <w:multiLevelType w:val="hybridMultilevel"/>
    <w:tmpl w:val="04269AE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2578FF"/>
    <w:multiLevelType w:val="hybridMultilevel"/>
    <w:tmpl w:val="0B18FA70"/>
    <w:lvl w:ilvl="0" w:tplc="5298FA60">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FA14CA"/>
    <w:multiLevelType w:val="hybridMultilevel"/>
    <w:tmpl w:val="5D22661E"/>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333FF6"/>
    <w:multiLevelType w:val="hybridMultilevel"/>
    <w:tmpl w:val="FCACFE9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7A5FED"/>
    <w:multiLevelType w:val="hybridMultilevel"/>
    <w:tmpl w:val="9E14DC06"/>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DB40C5"/>
    <w:multiLevelType w:val="hybridMultilevel"/>
    <w:tmpl w:val="211A698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4395550">
    <w:abstractNumId w:val="18"/>
  </w:num>
  <w:num w:numId="2" w16cid:durableId="112679474">
    <w:abstractNumId w:val="27"/>
  </w:num>
  <w:num w:numId="3" w16cid:durableId="1767651357">
    <w:abstractNumId w:val="3"/>
  </w:num>
  <w:num w:numId="4" w16cid:durableId="1279918192">
    <w:abstractNumId w:val="23"/>
  </w:num>
  <w:num w:numId="5" w16cid:durableId="1744598509">
    <w:abstractNumId w:val="9"/>
  </w:num>
  <w:num w:numId="6" w16cid:durableId="563493257">
    <w:abstractNumId w:val="10"/>
  </w:num>
  <w:num w:numId="7" w16cid:durableId="2050949800">
    <w:abstractNumId w:val="34"/>
  </w:num>
  <w:num w:numId="8" w16cid:durableId="539902986">
    <w:abstractNumId w:val="13"/>
  </w:num>
  <w:num w:numId="9" w16cid:durableId="1484812964">
    <w:abstractNumId w:val="30"/>
  </w:num>
  <w:num w:numId="10" w16cid:durableId="2103066478">
    <w:abstractNumId w:val="11"/>
  </w:num>
  <w:num w:numId="11" w16cid:durableId="1397321509">
    <w:abstractNumId w:val="15"/>
  </w:num>
  <w:num w:numId="12" w16cid:durableId="187255849">
    <w:abstractNumId w:val="28"/>
  </w:num>
  <w:num w:numId="13" w16cid:durableId="879438909">
    <w:abstractNumId w:val="17"/>
  </w:num>
  <w:num w:numId="14" w16cid:durableId="1896968008">
    <w:abstractNumId w:val="35"/>
  </w:num>
  <w:num w:numId="15" w16cid:durableId="1903100518">
    <w:abstractNumId w:val="38"/>
  </w:num>
  <w:num w:numId="16" w16cid:durableId="299191085">
    <w:abstractNumId w:val="21"/>
  </w:num>
  <w:num w:numId="17" w16cid:durableId="88741236">
    <w:abstractNumId w:val="26"/>
  </w:num>
  <w:num w:numId="18" w16cid:durableId="241524046">
    <w:abstractNumId w:val="37"/>
  </w:num>
  <w:num w:numId="19" w16cid:durableId="309677746">
    <w:abstractNumId w:val="36"/>
  </w:num>
  <w:num w:numId="20" w16cid:durableId="1498959564">
    <w:abstractNumId w:val="19"/>
  </w:num>
  <w:num w:numId="21" w16cid:durableId="2040203827">
    <w:abstractNumId w:val="14"/>
  </w:num>
  <w:num w:numId="22" w16cid:durableId="420414609">
    <w:abstractNumId w:val="33"/>
  </w:num>
  <w:num w:numId="23" w16cid:durableId="2008898668">
    <w:abstractNumId w:val="22"/>
  </w:num>
  <w:num w:numId="24" w16cid:durableId="1097600291">
    <w:abstractNumId w:val="25"/>
  </w:num>
  <w:num w:numId="25" w16cid:durableId="1522546251">
    <w:abstractNumId w:val="32"/>
  </w:num>
  <w:num w:numId="26" w16cid:durableId="1346591022">
    <w:abstractNumId w:val="24"/>
  </w:num>
  <w:num w:numId="27" w16cid:durableId="591857539">
    <w:abstractNumId w:val="8"/>
  </w:num>
  <w:num w:numId="28" w16cid:durableId="1056515713">
    <w:abstractNumId w:val="5"/>
  </w:num>
  <w:num w:numId="29" w16cid:durableId="651253376">
    <w:abstractNumId w:val="6"/>
  </w:num>
  <w:num w:numId="30" w16cid:durableId="1021197967">
    <w:abstractNumId w:val="12"/>
  </w:num>
  <w:num w:numId="31" w16cid:durableId="2023318009">
    <w:abstractNumId w:val="31"/>
  </w:num>
  <w:num w:numId="32" w16cid:durableId="962811462">
    <w:abstractNumId w:val="20"/>
  </w:num>
  <w:num w:numId="33" w16cid:durableId="1103064286">
    <w:abstractNumId w:val="4"/>
  </w:num>
  <w:num w:numId="34" w16cid:durableId="1864319259">
    <w:abstractNumId w:val="2"/>
  </w:num>
  <w:num w:numId="35" w16cid:durableId="1754668725">
    <w:abstractNumId w:val="1"/>
  </w:num>
  <w:num w:numId="36" w16cid:durableId="1805386228">
    <w:abstractNumId w:val="0"/>
  </w:num>
  <w:num w:numId="37" w16cid:durableId="947196118">
    <w:abstractNumId w:val="29"/>
  </w:num>
  <w:num w:numId="38" w16cid:durableId="298995917">
    <w:abstractNumId w:val="16"/>
  </w:num>
  <w:num w:numId="39" w16cid:durableId="1253009121">
    <w:abstractNumId w:val="7"/>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A30"/>
    <w:rsid w:val="00001DA2"/>
    <w:rsid w:val="000028AE"/>
    <w:rsid w:val="00002B8F"/>
    <w:rsid w:val="00002EB3"/>
    <w:rsid w:val="00003947"/>
    <w:rsid w:val="0000473B"/>
    <w:rsid w:val="00004914"/>
    <w:rsid w:val="00005157"/>
    <w:rsid w:val="00007A63"/>
    <w:rsid w:val="000124CF"/>
    <w:rsid w:val="0001371D"/>
    <w:rsid w:val="00016048"/>
    <w:rsid w:val="00016E31"/>
    <w:rsid w:val="000175CB"/>
    <w:rsid w:val="000206FC"/>
    <w:rsid w:val="000254D5"/>
    <w:rsid w:val="00025780"/>
    <w:rsid w:val="000266EA"/>
    <w:rsid w:val="00026996"/>
    <w:rsid w:val="00031731"/>
    <w:rsid w:val="00032D7B"/>
    <w:rsid w:val="000341FE"/>
    <w:rsid w:val="0003610F"/>
    <w:rsid w:val="000362E6"/>
    <w:rsid w:val="000368AB"/>
    <w:rsid w:val="000438B9"/>
    <w:rsid w:val="00043B0D"/>
    <w:rsid w:val="000443A5"/>
    <w:rsid w:val="00044764"/>
    <w:rsid w:val="00044842"/>
    <w:rsid w:val="0004536A"/>
    <w:rsid w:val="0004771D"/>
    <w:rsid w:val="000505B7"/>
    <w:rsid w:val="00050968"/>
    <w:rsid w:val="00051E33"/>
    <w:rsid w:val="00052D7C"/>
    <w:rsid w:val="00054C15"/>
    <w:rsid w:val="000553E5"/>
    <w:rsid w:val="00057414"/>
    <w:rsid w:val="000610E0"/>
    <w:rsid w:val="00061BC3"/>
    <w:rsid w:val="00062C72"/>
    <w:rsid w:val="0006393C"/>
    <w:rsid w:val="00064D58"/>
    <w:rsid w:val="0006714E"/>
    <w:rsid w:val="0006747B"/>
    <w:rsid w:val="000676E0"/>
    <w:rsid w:val="0007044D"/>
    <w:rsid w:val="00070735"/>
    <w:rsid w:val="0007111A"/>
    <w:rsid w:val="00071D9B"/>
    <w:rsid w:val="00072DC3"/>
    <w:rsid w:val="000732D4"/>
    <w:rsid w:val="00075CC9"/>
    <w:rsid w:val="0007612D"/>
    <w:rsid w:val="00077B79"/>
    <w:rsid w:val="00080ACD"/>
    <w:rsid w:val="00081C87"/>
    <w:rsid w:val="00083E3D"/>
    <w:rsid w:val="00084252"/>
    <w:rsid w:val="000856F8"/>
    <w:rsid w:val="0009304D"/>
    <w:rsid w:val="0009345E"/>
    <w:rsid w:val="000945DD"/>
    <w:rsid w:val="0009634B"/>
    <w:rsid w:val="00096BCF"/>
    <w:rsid w:val="00096F97"/>
    <w:rsid w:val="00097670"/>
    <w:rsid w:val="000A282A"/>
    <w:rsid w:val="000A3275"/>
    <w:rsid w:val="000A33A4"/>
    <w:rsid w:val="000A4DFC"/>
    <w:rsid w:val="000A6B03"/>
    <w:rsid w:val="000A766E"/>
    <w:rsid w:val="000A768A"/>
    <w:rsid w:val="000B02AA"/>
    <w:rsid w:val="000B1470"/>
    <w:rsid w:val="000B1E6A"/>
    <w:rsid w:val="000B2436"/>
    <w:rsid w:val="000B31C4"/>
    <w:rsid w:val="000B3607"/>
    <w:rsid w:val="000B4022"/>
    <w:rsid w:val="000B4133"/>
    <w:rsid w:val="000B43EC"/>
    <w:rsid w:val="000B6454"/>
    <w:rsid w:val="000B6E30"/>
    <w:rsid w:val="000C2A03"/>
    <w:rsid w:val="000C2F02"/>
    <w:rsid w:val="000C55DF"/>
    <w:rsid w:val="000C567A"/>
    <w:rsid w:val="000C685B"/>
    <w:rsid w:val="000D11B5"/>
    <w:rsid w:val="000D153E"/>
    <w:rsid w:val="000D2027"/>
    <w:rsid w:val="000D4141"/>
    <w:rsid w:val="000E05EF"/>
    <w:rsid w:val="000E2106"/>
    <w:rsid w:val="000E2B9C"/>
    <w:rsid w:val="000E3448"/>
    <w:rsid w:val="000E4D40"/>
    <w:rsid w:val="000E579E"/>
    <w:rsid w:val="000E6A22"/>
    <w:rsid w:val="000E6B66"/>
    <w:rsid w:val="000E7CED"/>
    <w:rsid w:val="000F02F5"/>
    <w:rsid w:val="000F0AA1"/>
    <w:rsid w:val="000F3A08"/>
    <w:rsid w:val="000F5E19"/>
    <w:rsid w:val="000F6ACF"/>
    <w:rsid w:val="001005F2"/>
    <w:rsid w:val="00102D33"/>
    <w:rsid w:val="00102E3D"/>
    <w:rsid w:val="00104A36"/>
    <w:rsid w:val="00104FB9"/>
    <w:rsid w:val="00105FF6"/>
    <w:rsid w:val="00107A2C"/>
    <w:rsid w:val="00107A5A"/>
    <w:rsid w:val="00111472"/>
    <w:rsid w:val="001114F2"/>
    <w:rsid w:val="00113715"/>
    <w:rsid w:val="00115819"/>
    <w:rsid w:val="00115D0B"/>
    <w:rsid w:val="0011718C"/>
    <w:rsid w:val="0012068E"/>
    <w:rsid w:val="00120B2A"/>
    <w:rsid w:val="00122B75"/>
    <w:rsid w:val="0012369D"/>
    <w:rsid w:val="00123B5C"/>
    <w:rsid w:val="00124138"/>
    <w:rsid w:val="00127BAF"/>
    <w:rsid w:val="0013028D"/>
    <w:rsid w:val="00132F37"/>
    <w:rsid w:val="00133676"/>
    <w:rsid w:val="00133E9F"/>
    <w:rsid w:val="00136635"/>
    <w:rsid w:val="001374A7"/>
    <w:rsid w:val="00137E71"/>
    <w:rsid w:val="0014059C"/>
    <w:rsid w:val="00140B49"/>
    <w:rsid w:val="00141503"/>
    <w:rsid w:val="001429CF"/>
    <w:rsid w:val="001432F1"/>
    <w:rsid w:val="00143DB5"/>
    <w:rsid w:val="00144453"/>
    <w:rsid w:val="00144679"/>
    <w:rsid w:val="00147B64"/>
    <w:rsid w:val="00150E8C"/>
    <w:rsid w:val="001517E9"/>
    <w:rsid w:val="0015381E"/>
    <w:rsid w:val="00154000"/>
    <w:rsid w:val="001548C0"/>
    <w:rsid w:val="00155D26"/>
    <w:rsid w:val="00156BD4"/>
    <w:rsid w:val="00162DD0"/>
    <w:rsid w:val="0016331E"/>
    <w:rsid w:val="001635FC"/>
    <w:rsid w:val="00163762"/>
    <w:rsid w:val="00164304"/>
    <w:rsid w:val="0016664D"/>
    <w:rsid w:val="00170380"/>
    <w:rsid w:val="00170D28"/>
    <w:rsid w:val="001720DF"/>
    <w:rsid w:val="001723A9"/>
    <w:rsid w:val="0017294E"/>
    <w:rsid w:val="00173109"/>
    <w:rsid w:val="00173238"/>
    <w:rsid w:val="0017348D"/>
    <w:rsid w:val="001737AC"/>
    <w:rsid w:val="001772DE"/>
    <w:rsid w:val="00177D8F"/>
    <w:rsid w:val="001819E4"/>
    <w:rsid w:val="001820F3"/>
    <w:rsid w:val="0018293D"/>
    <w:rsid w:val="0018417B"/>
    <w:rsid w:val="001841D5"/>
    <w:rsid w:val="00184F92"/>
    <w:rsid w:val="00186160"/>
    <w:rsid w:val="00187727"/>
    <w:rsid w:val="0018775A"/>
    <w:rsid w:val="00187EEC"/>
    <w:rsid w:val="00191604"/>
    <w:rsid w:val="001927D1"/>
    <w:rsid w:val="00195025"/>
    <w:rsid w:val="001978FB"/>
    <w:rsid w:val="001A0DCD"/>
    <w:rsid w:val="001A0FC5"/>
    <w:rsid w:val="001A4881"/>
    <w:rsid w:val="001A5E9E"/>
    <w:rsid w:val="001A6958"/>
    <w:rsid w:val="001A6A25"/>
    <w:rsid w:val="001A7AF9"/>
    <w:rsid w:val="001B02AD"/>
    <w:rsid w:val="001B107A"/>
    <w:rsid w:val="001B2262"/>
    <w:rsid w:val="001B31CA"/>
    <w:rsid w:val="001B3B55"/>
    <w:rsid w:val="001B422C"/>
    <w:rsid w:val="001B4A9A"/>
    <w:rsid w:val="001B5D86"/>
    <w:rsid w:val="001B5DF8"/>
    <w:rsid w:val="001B6047"/>
    <w:rsid w:val="001B716F"/>
    <w:rsid w:val="001C0197"/>
    <w:rsid w:val="001C053C"/>
    <w:rsid w:val="001C09B2"/>
    <w:rsid w:val="001C14B7"/>
    <w:rsid w:val="001C2423"/>
    <w:rsid w:val="001C34E2"/>
    <w:rsid w:val="001C3854"/>
    <w:rsid w:val="001C39ED"/>
    <w:rsid w:val="001C4592"/>
    <w:rsid w:val="001C6361"/>
    <w:rsid w:val="001C72AE"/>
    <w:rsid w:val="001D1090"/>
    <w:rsid w:val="001D2E5F"/>
    <w:rsid w:val="001D3317"/>
    <w:rsid w:val="001D4E52"/>
    <w:rsid w:val="001D59AB"/>
    <w:rsid w:val="001D6929"/>
    <w:rsid w:val="001D72FA"/>
    <w:rsid w:val="001D7F9E"/>
    <w:rsid w:val="001E11DF"/>
    <w:rsid w:val="001E2F5F"/>
    <w:rsid w:val="001E33CC"/>
    <w:rsid w:val="001E494B"/>
    <w:rsid w:val="001F1429"/>
    <w:rsid w:val="001F17CF"/>
    <w:rsid w:val="001F1CC1"/>
    <w:rsid w:val="001F3138"/>
    <w:rsid w:val="001F3D72"/>
    <w:rsid w:val="001F3DA8"/>
    <w:rsid w:val="001F4153"/>
    <w:rsid w:val="001F55F4"/>
    <w:rsid w:val="001F7F89"/>
    <w:rsid w:val="002004B1"/>
    <w:rsid w:val="002015D0"/>
    <w:rsid w:val="00201910"/>
    <w:rsid w:val="002028A8"/>
    <w:rsid w:val="00203A7E"/>
    <w:rsid w:val="002068A8"/>
    <w:rsid w:val="002079EA"/>
    <w:rsid w:val="00210459"/>
    <w:rsid w:val="00210EC7"/>
    <w:rsid w:val="0021115D"/>
    <w:rsid w:val="00216042"/>
    <w:rsid w:val="002176DC"/>
    <w:rsid w:val="00217870"/>
    <w:rsid w:val="00220BB3"/>
    <w:rsid w:val="002213DB"/>
    <w:rsid w:val="00223549"/>
    <w:rsid w:val="002237D8"/>
    <w:rsid w:val="00231538"/>
    <w:rsid w:val="002318D8"/>
    <w:rsid w:val="00234925"/>
    <w:rsid w:val="002351F3"/>
    <w:rsid w:val="00235EB0"/>
    <w:rsid w:val="00235F19"/>
    <w:rsid w:val="0023600D"/>
    <w:rsid w:val="002373EF"/>
    <w:rsid w:val="002379F5"/>
    <w:rsid w:val="00237F0E"/>
    <w:rsid w:val="00243686"/>
    <w:rsid w:val="00243C4F"/>
    <w:rsid w:val="002442C6"/>
    <w:rsid w:val="00246E4F"/>
    <w:rsid w:val="0024761B"/>
    <w:rsid w:val="00247F96"/>
    <w:rsid w:val="00250261"/>
    <w:rsid w:val="00250C60"/>
    <w:rsid w:val="00252CDC"/>
    <w:rsid w:val="002557F6"/>
    <w:rsid w:val="00260C30"/>
    <w:rsid w:val="00261E4C"/>
    <w:rsid w:val="00262F65"/>
    <w:rsid w:val="002642F8"/>
    <w:rsid w:val="002655F2"/>
    <w:rsid w:val="00266401"/>
    <w:rsid w:val="00266429"/>
    <w:rsid w:val="0026758F"/>
    <w:rsid w:val="002705BB"/>
    <w:rsid w:val="002718BF"/>
    <w:rsid w:val="00272ABF"/>
    <w:rsid w:val="00276059"/>
    <w:rsid w:val="00276084"/>
    <w:rsid w:val="00276D27"/>
    <w:rsid w:val="002800D7"/>
    <w:rsid w:val="0028086E"/>
    <w:rsid w:val="00280AD8"/>
    <w:rsid w:val="002834CD"/>
    <w:rsid w:val="00283C70"/>
    <w:rsid w:val="002849C0"/>
    <w:rsid w:val="00285F58"/>
    <w:rsid w:val="00287049"/>
    <w:rsid w:val="00287273"/>
    <w:rsid w:val="00291CA4"/>
    <w:rsid w:val="00291DE9"/>
    <w:rsid w:val="00293336"/>
    <w:rsid w:val="00293424"/>
    <w:rsid w:val="0029385D"/>
    <w:rsid w:val="002946DB"/>
    <w:rsid w:val="00295539"/>
    <w:rsid w:val="0029663C"/>
    <w:rsid w:val="0029723C"/>
    <w:rsid w:val="00297375"/>
    <w:rsid w:val="002A4FE2"/>
    <w:rsid w:val="002B0567"/>
    <w:rsid w:val="002B27E8"/>
    <w:rsid w:val="002B3201"/>
    <w:rsid w:val="002B38AB"/>
    <w:rsid w:val="002B474E"/>
    <w:rsid w:val="002B497C"/>
    <w:rsid w:val="002B51BC"/>
    <w:rsid w:val="002B56C5"/>
    <w:rsid w:val="002B6357"/>
    <w:rsid w:val="002B67C4"/>
    <w:rsid w:val="002B7043"/>
    <w:rsid w:val="002B756E"/>
    <w:rsid w:val="002B7871"/>
    <w:rsid w:val="002C0537"/>
    <w:rsid w:val="002C1A5C"/>
    <w:rsid w:val="002C3713"/>
    <w:rsid w:val="002C534C"/>
    <w:rsid w:val="002C5B9A"/>
    <w:rsid w:val="002C64A6"/>
    <w:rsid w:val="002C7AEA"/>
    <w:rsid w:val="002D0F30"/>
    <w:rsid w:val="002D1DED"/>
    <w:rsid w:val="002D2906"/>
    <w:rsid w:val="002D2D81"/>
    <w:rsid w:val="002D43B8"/>
    <w:rsid w:val="002D55F5"/>
    <w:rsid w:val="002D5B34"/>
    <w:rsid w:val="002D733E"/>
    <w:rsid w:val="002E00AB"/>
    <w:rsid w:val="002E0D49"/>
    <w:rsid w:val="002E1C84"/>
    <w:rsid w:val="002E2A5A"/>
    <w:rsid w:val="002E2DD5"/>
    <w:rsid w:val="002E5F75"/>
    <w:rsid w:val="002E6C56"/>
    <w:rsid w:val="002E7D29"/>
    <w:rsid w:val="002F0DF0"/>
    <w:rsid w:val="002F1661"/>
    <w:rsid w:val="002F22BA"/>
    <w:rsid w:val="002F2EC3"/>
    <w:rsid w:val="002F384C"/>
    <w:rsid w:val="002F3C4B"/>
    <w:rsid w:val="002F3E38"/>
    <w:rsid w:val="002F42F7"/>
    <w:rsid w:val="002F440A"/>
    <w:rsid w:val="002F6399"/>
    <w:rsid w:val="002F67DC"/>
    <w:rsid w:val="002F6B5A"/>
    <w:rsid w:val="002F6B85"/>
    <w:rsid w:val="002F6E1B"/>
    <w:rsid w:val="00301447"/>
    <w:rsid w:val="00302F78"/>
    <w:rsid w:val="00303608"/>
    <w:rsid w:val="00304E81"/>
    <w:rsid w:val="00306681"/>
    <w:rsid w:val="00306F5D"/>
    <w:rsid w:val="00307D82"/>
    <w:rsid w:val="00313AF2"/>
    <w:rsid w:val="0031425B"/>
    <w:rsid w:val="0031564D"/>
    <w:rsid w:val="00315A19"/>
    <w:rsid w:val="00316B72"/>
    <w:rsid w:val="003179EF"/>
    <w:rsid w:val="00321154"/>
    <w:rsid w:val="00324332"/>
    <w:rsid w:val="00324CC6"/>
    <w:rsid w:val="00327211"/>
    <w:rsid w:val="00330474"/>
    <w:rsid w:val="00330685"/>
    <w:rsid w:val="00330785"/>
    <w:rsid w:val="00331116"/>
    <w:rsid w:val="00331BCB"/>
    <w:rsid w:val="00334991"/>
    <w:rsid w:val="003355E5"/>
    <w:rsid w:val="00336DB4"/>
    <w:rsid w:val="00336DCC"/>
    <w:rsid w:val="0033742D"/>
    <w:rsid w:val="003409AE"/>
    <w:rsid w:val="00340D94"/>
    <w:rsid w:val="0034135A"/>
    <w:rsid w:val="003417F9"/>
    <w:rsid w:val="003423F5"/>
    <w:rsid w:val="00342BB5"/>
    <w:rsid w:val="0034441C"/>
    <w:rsid w:val="00345A4B"/>
    <w:rsid w:val="003463F2"/>
    <w:rsid w:val="00346A87"/>
    <w:rsid w:val="00347DD9"/>
    <w:rsid w:val="00347EDD"/>
    <w:rsid w:val="00350C9F"/>
    <w:rsid w:val="00351860"/>
    <w:rsid w:val="00351BC1"/>
    <w:rsid w:val="00351F5A"/>
    <w:rsid w:val="00356331"/>
    <w:rsid w:val="00356609"/>
    <w:rsid w:val="00364D2D"/>
    <w:rsid w:val="00365970"/>
    <w:rsid w:val="00367A1C"/>
    <w:rsid w:val="003711FF"/>
    <w:rsid w:val="00372D63"/>
    <w:rsid w:val="00373B77"/>
    <w:rsid w:val="00374DDF"/>
    <w:rsid w:val="00375533"/>
    <w:rsid w:val="00375EB3"/>
    <w:rsid w:val="003760DE"/>
    <w:rsid w:val="003801F2"/>
    <w:rsid w:val="003832CD"/>
    <w:rsid w:val="00387CE3"/>
    <w:rsid w:val="00387DAB"/>
    <w:rsid w:val="00393601"/>
    <w:rsid w:val="00393D5B"/>
    <w:rsid w:val="0039400B"/>
    <w:rsid w:val="0039503F"/>
    <w:rsid w:val="00395E07"/>
    <w:rsid w:val="0039790B"/>
    <w:rsid w:val="003A1C65"/>
    <w:rsid w:val="003A1DC2"/>
    <w:rsid w:val="003A29F4"/>
    <w:rsid w:val="003A3ECF"/>
    <w:rsid w:val="003A44F9"/>
    <w:rsid w:val="003A5285"/>
    <w:rsid w:val="003A615B"/>
    <w:rsid w:val="003A67B0"/>
    <w:rsid w:val="003A713D"/>
    <w:rsid w:val="003B1B54"/>
    <w:rsid w:val="003B1EE1"/>
    <w:rsid w:val="003B227F"/>
    <w:rsid w:val="003B4718"/>
    <w:rsid w:val="003B4C7E"/>
    <w:rsid w:val="003B53BC"/>
    <w:rsid w:val="003B5A65"/>
    <w:rsid w:val="003B6023"/>
    <w:rsid w:val="003B6342"/>
    <w:rsid w:val="003B6545"/>
    <w:rsid w:val="003C12BF"/>
    <w:rsid w:val="003C1774"/>
    <w:rsid w:val="003C1AA1"/>
    <w:rsid w:val="003C4484"/>
    <w:rsid w:val="003C50A6"/>
    <w:rsid w:val="003C50BF"/>
    <w:rsid w:val="003C6938"/>
    <w:rsid w:val="003D135E"/>
    <w:rsid w:val="003D1582"/>
    <w:rsid w:val="003D162C"/>
    <w:rsid w:val="003D3231"/>
    <w:rsid w:val="003D5C7F"/>
    <w:rsid w:val="003D6144"/>
    <w:rsid w:val="003D63B6"/>
    <w:rsid w:val="003E0F13"/>
    <w:rsid w:val="003E102E"/>
    <w:rsid w:val="003E145B"/>
    <w:rsid w:val="003E1AB7"/>
    <w:rsid w:val="003E3870"/>
    <w:rsid w:val="003E7470"/>
    <w:rsid w:val="003E7B79"/>
    <w:rsid w:val="003F1B10"/>
    <w:rsid w:val="003F1BAA"/>
    <w:rsid w:val="003F4992"/>
    <w:rsid w:val="003F4EA1"/>
    <w:rsid w:val="003F7A76"/>
    <w:rsid w:val="003F7AD3"/>
    <w:rsid w:val="00401712"/>
    <w:rsid w:val="00401CC6"/>
    <w:rsid w:val="00402D7D"/>
    <w:rsid w:val="00403986"/>
    <w:rsid w:val="00404EA5"/>
    <w:rsid w:val="00406D2E"/>
    <w:rsid w:val="00411226"/>
    <w:rsid w:val="00413027"/>
    <w:rsid w:val="0041455F"/>
    <w:rsid w:val="00415797"/>
    <w:rsid w:val="0042321C"/>
    <w:rsid w:val="00423301"/>
    <w:rsid w:val="0042385B"/>
    <w:rsid w:val="00424B41"/>
    <w:rsid w:val="004266FC"/>
    <w:rsid w:val="00426F76"/>
    <w:rsid w:val="00427961"/>
    <w:rsid w:val="00427F54"/>
    <w:rsid w:val="004316E3"/>
    <w:rsid w:val="004329A6"/>
    <w:rsid w:val="00436ADA"/>
    <w:rsid w:val="00437A56"/>
    <w:rsid w:val="00437F14"/>
    <w:rsid w:val="00440242"/>
    <w:rsid w:val="0044125E"/>
    <w:rsid w:val="00441EE2"/>
    <w:rsid w:val="00442BF4"/>
    <w:rsid w:val="004435D8"/>
    <w:rsid w:val="00443906"/>
    <w:rsid w:val="00444432"/>
    <w:rsid w:val="00445672"/>
    <w:rsid w:val="0044574D"/>
    <w:rsid w:val="00447AF9"/>
    <w:rsid w:val="00450824"/>
    <w:rsid w:val="004509BB"/>
    <w:rsid w:val="00451BE1"/>
    <w:rsid w:val="00451C9D"/>
    <w:rsid w:val="004527FC"/>
    <w:rsid w:val="00455D7F"/>
    <w:rsid w:val="00461170"/>
    <w:rsid w:val="0046274E"/>
    <w:rsid w:val="00462F41"/>
    <w:rsid w:val="00463075"/>
    <w:rsid w:val="00465987"/>
    <w:rsid w:val="0046632E"/>
    <w:rsid w:val="00466D3A"/>
    <w:rsid w:val="004705EF"/>
    <w:rsid w:val="004710BD"/>
    <w:rsid w:val="0047242D"/>
    <w:rsid w:val="0047278D"/>
    <w:rsid w:val="00473741"/>
    <w:rsid w:val="00474E0E"/>
    <w:rsid w:val="00474E88"/>
    <w:rsid w:val="004756B1"/>
    <w:rsid w:val="004760A7"/>
    <w:rsid w:val="00476C8C"/>
    <w:rsid w:val="00477615"/>
    <w:rsid w:val="00480396"/>
    <w:rsid w:val="00481209"/>
    <w:rsid w:val="004817B1"/>
    <w:rsid w:val="00481D4E"/>
    <w:rsid w:val="00482C1E"/>
    <w:rsid w:val="00482F90"/>
    <w:rsid w:val="00486340"/>
    <w:rsid w:val="0048706B"/>
    <w:rsid w:val="004905D4"/>
    <w:rsid w:val="00492B08"/>
    <w:rsid w:val="0049487A"/>
    <w:rsid w:val="00495473"/>
    <w:rsid w:val="004961A5"/>
    <w:rsid w:val="004A18EC"/>
    <w:rsid w:val="004A4540"/>
    <w:rsid w:val="004A4E4C"/>
    <w:rsid w:val="004A5B9D"/>
    <w:rsid w:val="004A79AD"/>
    <w:rsid w:val="004A7B5C"/>
    <w:rsid w:val="004B280C"/>
    <w:rsid w:val="004B2F94"/>
    <w:rsid w:val="004B4409"/>
    <w:rsid w:val="004B45C3"/>
    <w:rsid w:val="004B4801"/>
    <w:rsid w:val="004B66D4"/>
    <w:rsid w:val="004B7114"/>
    <w:rsid w:val="004C079D"/>
    <w:rsid w:val="004C0BB0"/>
    <w:rsid w:val="004C5EDA"/>
    <w:rsid w:val="004C666A"/>
    <w:rsid w:val="004D0763"/>
    <w:rsid w:val="004D0AD4"/>
    <w:rsid w:val="004D188E"/>
    <w:rsid w:val="004D1E17"/>
    <w:rsid w:val="004D35F6"/>
    <w:rsid w:val="004D626E"/>
    <w:rsid w:val="004D635D"/>
    <w:rsid w:val="004E11B5"/>
    <w:rsid w:val="004E1767"/>
    <w:rsid w:val="004E2185"/>
    <w:rsid w:val="004E3F15"/>
    <w:rsid w:val="004E5991"/>
    <w:rsid w:val="004E659A"/>
    <w:rsid w:val="004E68B7"/>
    <w:rsid w:val="004E79C2"/>
    <w:rsid w:val="004E7BEB"/>
    <w:rsid w:val="004F121D"/>
    <w:rsid w:val="004F1C65"/>
    <w:rsid w:val="004F2287"/>
    <w:rsid w:val="004F2ED0"/>
    <w:rsid w:val="004F3F44"/>
    <w:rsid w:val="004F3FE7"/>
    <w:rsid w:val="004F436C"/>
    <w:rsid w:val="004F454B"/>
    <w:rsid w:val="004F467D"/>
    <w:rsid w:val="004F548A"/>
    <w:rsid w:val="004F55B7"/>
    <w:rsid w:val="004F6676"/>
    <w:rsid w:val="004F6ACC"/>
    <w:rsid w:val="004F6D50"/>
    <w:rsid w:val="004F7BC7"/>
    <w:rsid w:val="005010B3"/>
    <w:rsid w:val="005018FD"/>
    <w:rsid w:val="00501EB3"/>
    <w:rsid w:val="00505250"/>
    <w:rsid w:val="00506FEA"/>
    <w:rsid w:val="005114F8"/>
    <w:rsid w:val="00512560"/>
    <w:rsid w:val="00513D4B"/>
    <w:rsid w:val="00514413"/>
    <w:rsid w:val="00515D23"/>
    <w:rsid w:val="00515D50"/>
    <w:rsid w:val="0051617B"/>
    <w:rsid w:val="00517599"/>
    <w:rsid w:val="00517B71"/>
    <w:rsid w:val="005214D0"/>
    <w:rsid w:val="00521613"/>
    <w:rsid w:val="00522497"/>
    <w:rsid w:val="00523119"/>
    <w:rsid w:val="005256FD"/>
    <w:rsid w:val="0052599D"/>
    <w:rsid w:val="00526698"/>
    <w:rsid w:val="00526D66"/>
    <w:rsid w:val="00530CF7"/>
    <w:rsid w:val="005349D9"/>
    <w:rsid w:val="00535501"/>
    <w:rsid w:val="00536CC2"/>
    <w:rsid w:val="005427D7"/>
    <w:rsid w:val="00542E2D"/>
    <w:rsid w:val="005433D9"/>
    <w:rsid w:val="005444A1"/>
    <w:rsid w:val="00544B11"/>
    <w:rsid w:val="00546A80"/>
    <w:rsid w:val="00550257"/>
    <w:rsid w:val="00551B9E"/>
    <w:rsid w:val="00551CD5"/>
    <w:rsid w:val="00551FB3"/>
    <w:rsid w:val="00555611"/>
    <w:rsid w:val="0056346E"/>
    <w:rsid w:val="00564896"/>
    <w:rsid w:val="00566066"/>
    <w:rsid w:val="00571AD1"/>
    <w:rsid w:val="00571C3C"/>
    <w:rsid w:val="00572690"/>
    <w:rsid w:val="00573B15"/>
    <w:rsid w:val="00574EE8"/>
    <w:rsid w:val="00576271"/>
    <w:rsid w:val="005764A1"/>
    <w:rsid w:val="00581301"/>
    <w:rsid w:val="005818A9"/>
    <w:rsid w:val="00583255"/>
    <w:rsid w:val="00583EF2"/>
    <w:rsid w:val="00584D19"/>
    <w:rsid w:val="00586A31"/>
    <w:rsid w:val="00591D4E"/>
    <w:rsid w:val="00592232"/>
    <w:rsid w:val="0059344F"/>
    <w:rsid w:val="00594017"/>
    <w:rsid w:val="00594969"/>
    <w:rsid w:val="00595AFA"/>
    <w:rsid w:val="005961D1"/>
    <w:rsid w:val="005962C8"/>
    <w:rsid w:val="005967CD"/>
    <w:rsid w:val="005A0BF2"/>
    <w:rsid w:val="005A0D0F"/>
    <w:rsid w:val="005A1B61"/>
    <w:rsid w:val="005A2892"/>
    <w:rsid w:val="005A2932"/>
    <w:rsid w:val="005A7850"/>
    <w:rsid w:val="005A7996"/>
    <w:rsid w:val="005B0EA9"/>
    <w:rsid w:val="005B15A5"/>
    <w:rsid w:val="005B1D80"/>
    <w:rsid w:val="005B211E"/>
    <w:rsid w:val="005B2F34"/>
    <w:rsid w:val="005B3A32"/>
    <w:rsid w:val="005B4028"/>
    <w:rsid w:val="005B4DEC"/>
    <w:rsid w:val="005B7082"/>
    <w:rsid w:val="005B7107"/>
    <w:rsid w:val="005B7F4A"/>
    <w:rsid w:val="005C0F6B"/>
    <w:rsid w:val="005C1B8F"/>
    <w:rsid w:val="005C3070"/>
    <w:rsid w:val="005C3930"/>
    <w:rsid w:val="005C4B29"/>
    <w:rsid w:val="005C4CCC"/>
    <w:rsid w:val="005C4E0B"/>
    <w:rsid w:val="005C506B"/>
    <w:rsid w:val="005C5C6F"/>
    <w:rsid w:val="005C631F"/>
    <w:rsid w:val="005C70A4"/>
    <w:rsid w:val="005C7931"/>
    <w:rsid w:val="005D0CE1"/>
    <w:rsid w:val="005D2C8D"/>
    <w:rsid w:val="005D54CA"/>
    <w:rsid w:val="005D5831"/>
    <w:rsid w:val="005D58C0"/>
    <w:rsid w:val="005D774B"/>
    <w:rsid w:val="005E0912"/>
    <w:rsid w:val="005E0D43"/>
    <w:rsid w:val="005E4299"/>
    <w:rsid w:val="005E4E5D"/>
    <w:rsid w:val="005E5A3A"/>
    <w:rsid w:val="005E5A6C"/>
    <w:rsid w:val="005E6693"/>
    <w:rsid w:val="005F1E87"/>
    <w:rsid w:val="005F250B"/>
    <w:rsid w:val="005F59C3"/>
    <w:rsid w:val="005F6EDB"/>
    <w:rsid w:val="005F7333"/>
    <w:rsid w:val="005F7B76"/>
    <w:rsid w:val="00600FAA"/>
    <w:rsid w:val="00601655"/>
    <w:rsid w:val="00602F5F"/>
    <w:rsid w:val="00604207"/>
    <w:rsid w:val="00604714"/>
    <w:rsid w:val="006062C7"/>
    <w:rsid w:val="006067BE"/>
    <w:rsid w:val="00610159"/>
    <w:rsid w:val="00610241"/>
    <w:rsid w:val="00610AE2"/>
    <w:rsid w:val="00610D80"/>
    <w:rsid w:val="00610F16"/>
    <w:rsid w:val="00615B48"/>
    <w:rsid w:val="00622E10"/>
    <w:rsid w:val="00623043"/>
    <w:rsid w:val="00623B05"/>
    <w:rsid w:val="00624127"/>
    <w:rsid w:val="00624A25"/>
    <w:rsid w:val="006262CE"/>
    <w:rsid w:val="006274FF"/>
    <w:rsid w:val="00627858"/>
    <w:rsid w:val="006305ED"/>
    <w:rsid w:val="0063078C"/>
    <w:rsid w:val="006309B1"/>
    <w:rsid w:val="00632864"/>
    <w:rsid w:val="00632BB7"/>
    <w:rsid w:val="0063463B"/>
    <w:rsid w:val="006347A7"/>
    <w:rsid w:val="00634B25"/>
    <w:rsid w:val="00637A6A"/>
    <w:rsid w:val="00637F48"/>
    <w:rsid w:val="0064082C"/>
    <w:rsid w:val="00640C5F"/>
    <w:rsid w:val="0064176D"/>
    <w:rsid w:val="00646817"/>
    <w:rsid w:val="00654CDD"/>
    <w:rsid w:val="00654FD6"/>
    <w:rsid w:val="006557AD"/>
    <w:rsid w:val="006557F4"/>
    <w:rsid w:val="00655B9C"/>
    <w:rsid w:val="00661720"/>
    <w:rsid w:val="00661ED7"/>
    <w:rsid w:val="00663B19"/>
    <w:rsid w:val="0066571D"/>
    <w:rsid w:val="0066673D"/>
    <w:rsid w:val="00667401"/>
    <w:rsid w:val="00667AC2"/>
    <w:rsid w:val="006707A3"/>
    <w:rsid w:val="006711CB"/>
    <w:rsid w:val="00672F52"/>
    <w:rsid w:val="0067323E"/>
    <w:rsid w:val="00674201"/>
    <w:rsid w:val="00675679"/>
    <w:rsid w:val="006776DA"/>
    <w:rsid w:val="00680A93"/>
    <w:rsid w:val="006816F4"/>
    <w:rsid w:val="006828CB"/>
    <w:rsid w:val="00684C9F"/>
    <w:rsid w:val="00685F0B"/>
    <w:rsid w:val="006902FE"/>
    <w:rsid w:val="006922C7"/>
    <w:rsid w:val="00692EAE"/>
    <w:rsid w:val="00692EE0"/>
    <w:rsid w:val="00692FC8"/>
    <w:rsid w:val="006940D9"/>
    <w:rsid w:val="00694F34"/>
    <w:rsid w:val="0069550C"/>
    <w:rsid w:val="00695FF6"/>
    <w:rsid w:val="0069690D"/>
    <w:rsid w:val="00696D2D"/>
    <w:rsid w:val="006A1231"/>
    <w:rsid w:val="006A465C"/>
    <w:rsid w:val="006A6999"/>
    <w:rsid w:val="006A7988"/>
    <w:rsid w:val="006A7FD3"/>
    <w:rsid w:val="006B18E8"/>
    <w:rsid w:val="006B1E1B"/>
    <w:rsid w:val="006B212B"/>
    <w:rsid w:val="006B223E"/>
    <w:rsid w:val="006B26EC"/>
    <w:rsid w:val="006B4348"/>
    <w:rsid w:val="006B7040"/>
    <w:rsid w:val="006C18B0"/>
    <w:rsid w:val="006C561B"/>
    <w:rsid w:val="006C5ADB"/>
    <w:rsid w:val="006C5CE7"/>
    <w:rsid w:val="006C603A"/>
    <w:rsid w:val="006C6AF3"/>
    <w:rsid w:val="006C6B14"/>
    <w:rsid w:val="006C6EB1"/>
    <w:rsid w:val="006C7CAA"/>
    <w:rsid w:val="006D0A2D"/>
    <w:rsid w:val="006D1626"/>
    <w:rsid w:val="006D3514"/>
    <w:rsid w:val="006D40D8"/>
    <w:rsid w:val="006D415F"/>
    <w:rsid w:val="006D48DE"/>
    <w:rsid w:val="006D4CD9"/>
    <w:rsid w:val="006D5DB8"/>
    <w:rsid w:val="006D7E87"/>
    <w:rsid w:val="006E02DE"/>
    <w:rsid w:val="006E3622"/>
    <w:rsid w:val="006E45C8"/>
    <w:rsid w:val="006E4C71"/>
    <w:rsid w:val="006E68A0"/>
    <w:rsid w:val="006E6B34"/>
    <w:rsid w:val="006E7078"/>
    <w:rsid w:val="006E7538"/>
    <w:rsid w:val="006E7B7D"/>
    <w:rsid w:val="006F1174"/>
    <w:rsid w:val="006F1A2D"/>
    <w:rsid w:val="006F1D43"/>
    <w:rsid w:val="006F268F"/>
    <w:rsid w:val="006F302D"/>
    <w:rsid w:val="006F36CD"/>
    <w:rsid w:val="006F5B30"/>
    <w:rsid w:val="006F6E91"/>
    <w:rsid w:val="006F70F7"/>
    <w:rsid w:val="00700FD1"/>
    <w:rsid w:val="0070182C"/>
    <w:rsid w:val="00702E48"/>
    <w:rsid w:val="007032C4"/>
    <w:rsid w:val="00703B1E"/>
    <w:rsid w:val="00703FCD"/>
    <w:rsid w:val="007041F7"/>
    <w:rsid w:val="007044ED"/>
    <w:rsid w:val="00706B9B"/>
    <w:rsid w:val="007079E9"/>
    <w:rsid w:val="0071076C"/>
    <w:rsid w:val="00710D1D"/>
    <w:rsid w:val="00711309"/>
    <w:rsid w:val="00711BF1"/>
    <w:rsid w:val="0071388E"/>
    <w:rsid w:val="00714841"/>
    <w:rsid w:val="00716B30"/>
    <w:rsid w:val="007172F0"/>
    <w:rsid w:val="00722813"/>
    <w:rsid w:val="00724292"/>
    <w:rsid w:val="00724E0C"/>
    <w:rsid w:val="00725124"/>
    <w:rsid w:val="00725A7E"/>
    <w:rsid w:val="00725AA5"/>
    <w:rsid w:val="0072697E"/>
    <w:rsid w:val="00726D34"/>
    <w:rsid w:val="00727C63"/>
    <w:rsid w:val="00727C93"/>
    <w:rsid w:val="007309EB"/>
    <w:rsid w:val="00730A16"/>
    <w:rsid w:val="007325B7"/>
    <w:rsid w:val="00732AA1"/>
    <w:rsid w:val="00732E2F"/>
    <w:rsid w:val="007344CF"/>
    <w:rsid w:val="007344D1"/>
    <w:rsid w:val="00736AD9"/>
    <w:rsid w:val="0074042E"/>
    <w:rsid w:val="007408BA"/>
    <w:rsid w:val="007411AD"/>
    <w:rsid w:val="007417CF"/>
    <w:rsid w:val="00741D9C"/>
    <w:rsid w:val="0074215D"/>
    <w:rsid w:val="00742520"/>
    <w:rsid w:val="007440CB"/>
    <w:rsid w:val="00744D4F"/>
    <w:rsid w:val="00745E46"/>
    <w:rsid w:val="0074612C"/>
    <w:rsid w:val="007468A8"/>
    <w:rsid w:val="00746B5E"/>
    <w:rsid w:val="00747850"/>
    <w:rsid w:val="007501A2"/>
    <w:rsid w:val="00752724"/>
    <w:rsid w:val="00752CA3"/>
    <w:rsid w:val="007547FE"/>
    <w:rsid w:val="007608D5"/>
    <w:rsid w:val="0076165A"/>
    <w:rsid w:val="00762D07"/>
    <w:rsid w:val="0076324A"/>
    <w:rsid w:val="00765011"/>
    <w:rsid w:val="007651E7"/>
    <w:rsid w:val="0076544A"/>
    <w:rsid w:val="00767885"/>
    <w:rsid w:val="00770B10"/>
    <w:rsid w:val="007723B0"/>
    <w:rsid w:val="00775241"/>
    <w:rsid w:val="00776364"/>
    <w:rsid w:val="00776936"/>
    <w:rsid w:val="00776DEB"/>
    <w:rsid w:val="00776F49"/>
    <w:rsid w:val="00780815"/>
    <w:rsid w:val="00781C77"/>
    <w:rsid w:val="007824A4"/>
    <w:rsid w:val="007826BA"/>
    <w:rsid w:val="00786E53"/>
    <w:rsid w:val="00796B84"/>
    <w:rsid w:val="007979AF"/>
    <w:rsid w:val="00797E96"/>
    <w:rsid w:val="007A21AA"/>
    <w:rsid w:val="007A3916"/>
    <w:rsid w:val="007A4123"/>
    <w:rsid w:val="007A47FF"/>
    <w:rsid w:val="007A48FB"/>
    <w:rsid w:val="007A543F"/>
    <w:rsid w:val="007A5C20"/>
    <w:rsid w:val="007A6A1F"/>
    <w:rsid w:val="007A759E"/>
    <w:rsid w:val="007B0201"/>
    <w:rsid w:val="007B02CB"/>
    <w:rsid w:val="007B4267"/>
    <w:rsid w:val="007B5276"/>
    <w:rsid w:val="007B612A"/>
    <w:rsid w:val="007B6812"/>
    <w:rsid w:val="007C06DF"/>
    <w:rsid w:val="007C0B5C"/>
    <w:rsid w:val="007C1920"/>
    <w:rsid w:val="007C4DB6"/>
    <w:rsid w:val="007C4EDE"/>
    <w:rsid w:val="007C5F08"/>
    <w:rsid w:val="007D14CF"/>
    <w:rsid w:val="007D2471"/>
    <w:rsid w:val="007D2940"/>
    <w:rsid w:val="007D4314"/>
    <w:rsid w:val="007D4AE3"/>
    <w:rsid w:val="007D64CA"/>
    <w:rsid w:val="007D751E"/>
    <w:rsid w:val="007E0EAD"/>
    <w:rsid w:val="007E17FE"/>
    <w:rsid w:val="007E4323"/>
    <w:rsid w:val="007E5254"/>
    <w:rsid w:val="007E6A23"/>
    <w:rsid w:val="007F009F"/>
    <w:rsid w:val="007F0F13"/>
    <w:rsid w:val="007F16C0"/>
    <w:rsid w:val="007F1A9E"/>
    <w:rsid w:val="007F2377"/>
    <w:rsid w:val="007F4839"/>
    <w:rsid w:val="007F4973"/>
    <w:rsid w:val="007F49E0"/>
    <w:rsid w:val="007F6CE0"/>
    <w:rsid w:val="00801061"/>
    <w:rsid w:val="00801AD8"/>
    <w:rsid w:val="00802440"/>
    <w:rsid w:val="0080296C"/>
    <w:rsid w:val="0080314E"/>
    <w:rsid w:val="008045AE"/>
    <w:rsid w:val="00805DC5"/>
    <w:rsid w:val="00805E6E"/>
    <w:rsid w:val="008066EF"/>
    <w:rsid w:val="00810323"/>
    <w:rsid w:val="008112D8"/>
    <w:rsid w:val="0081345E"/>
    <w:rsid w:val="00815B2F"/>
    <w:rsid w:val="00817558"/>
    <w:rsid w:val="00820316"/>
    <w:rsid w:val="0082115D"/>
    <w:rsid w:val="00822F01"/>
    <w:rsid w:val="008248DD"/>
    <w:rsid w:val="00824DA5"/>
    <w:rsid w:val="00825A66"/>
    <w:rsid w:val="00825F42"/>
    <w:rsid w:val="0082672F"/>
    <w:rsid w:val="008278F9"/>
    <w:rsid w:val="0083168F"/>
    <w:rsid w:val="00832874"/>
    <w:rsid w:val="00833C8D"/>
    <w:rsid w:val="00833D7D"/>
    <w:rsid w:val="00835C82"/>
    <w:rsid w:val="00835EA8"/>
    <w:rsid w:val="00840635"/>
    <w:rsid w:val="00840ACB"/>
    <w:rsid w:val="008415A1"/>
    <w:rsid w:val="00841698"/>
    <w:rsid w:val="008449BA"/>
    <w:rsid w:val="00846597"/>
    <w:rsid w:val="00847782"/>
    <w:rsid w:val="00847AAC"/>
    <w:rsid w:val="00850FD8"/>
    <w:rsid w:val="00852D8D"/>
    <w:rsid w:val="00852E24"/>
    <w:rsid w:val="00852F7E"/>
    <w:rsid w:val="008533B9"/>
    <w:rsid w:val="008539F3"/>
    <w:rsid w:val="00854974"/>
    <w:rsid w:val="008552E1"/>
    <w:rsid w:val="0085708F"/>
    <w:rsid w:val="00860B0F"/>
    <w:rsid w:val="00860E2F"/>
    <w:rsid w:val="008618F3"/>
    <w:rsid w:val="00861EB7"/>
    <w:rsid w:val="00862C69"/>
    <w:rsid w:val="008637DD"/>
    <w:rsid w:val="00867186"/>
    <w:rsid w:val="00867F1B"/>
    <w:rsid w:val="008724CC"/>
    <w:rsid w:val="00874E19"/>
    <w:rsid w:val="00875714"/>
    <w:rsid w:val="00875795"/>
    <w:rsid w:val="00881D10"/>
    <w:rsid w:val="008828DA"/>
    <w:rsid w:val="008835E5"/>
    <w:rsid w:val="00883FF3"/>
    <w:rsid w:val="008849BB"/>
    <w:rsid w:val="0089008C"/>
    <w:rsid w:val="008928E0"/>
    <w:rsid w:val="0089503F"/>
    <w:rsid w:val="0089618E"/>
    <w:rsid w:val="0089775F"/>
    <w:rsid w:val="00897C55"/>
    <w:rsid w:val="008A19A1"/>
    <w:rsid w:val="008A1B16"/>
    <w:rsid w:val="008A1C68"/>
    <w:rsid w:val="008A3B2C"/>
    <w:rsid w:val="008A4796"/>
    <w:rsid w:val="008A49AE"/>
    <w:rsid w:val="008A4E62"/>
    <w:rsid w:val="008B0C94"/>
    <w:rsid w:val="008B24E5"/>
    <w:rsid w:val="008B5027"/>
    <w:rsid w:val="008B5727"/>
    <w:rsid w:val="008B5C4A"/>
    <w:rsid w:val="008C1E54"/>
    <w:rsid w:val="008C1FCA"/>
    <w:rsid w:val="008C3B9F"/>
    <w:rsid w:val="008C3F9F"/>
    <w:rsid w:val="008C416F"/>
    <w:rsid w:val="008C4CB7"/>
    <w:rsid w:val="008C53B5"/>
    <w:rsid w:val="008C5B76"/>
    <w:rsid w:val="008C6A09"/>
    <w:rsid w:val="008D065C"/>
    <w:rsid w:val="008D2169"/>
    <w:rsid w:val="008D5D57"/>
    <w:rsid w:val="008D631D"/>
    <w:rsid w:val="008E0728"/>
    <w:rsid w:val="008E075B"/>
    <w:rsid w:val="008E12BD"/>
    <w:rsid w:val="008E1A60"/>
    <w:rsid w:val="008E3607"/>
    <w:rsid w:val="008E4D2F"/>
    <w:rsid w:val="008E51AD"/>
    <w:rsid w:val="008E6953"/>
    <w:rsid w:val="008F1F91"/>
    <w:rsid w:val="008F2693"/>
    <w:rsid w:val="008F342B"/>
    <w:rsid w:val="008F38A3"/>
    <w:rsid w:val="008F3C53"/>
    <w:rsid w:val="008F4F0A"/>
    <w:rsid w:val="008F655A"/>
    <w:rsid w:val="008F74CF"/>
    <w:rsid w:val="0090161F"/>
    <w:rsid w:val="00905493"/>
    <w:rsid w:val="00905BCD"/>
    <w:rsid w:val="009064B5"/>
    <w:rsid w:val="009065AD"/>
    <w:rsid w:val="00906B2B"/>
    <w:rsid w:val="00911413"/>
    <w:rsid w:val="009114AC"/>
    <w:rsid w:val="009118CF"/>
    <w:rsid w:val="00911AFD"/>
    <w:rsid w:val="00911D87"/>
    <w:rsid w:val="009135FE"/>
    <w:rsid w:val="00913CAE"/>
    <w:rsid w:val="009165A0"/>
    <w:rsid w:val="00916CF5"/>
    <w:rsid w:val="00922670"/>
    <w:rsid w:val="00925DCB"/>
    <w:rsid w:val="009268A5"/>
    <w:rsid w:val="00927748"/>
    <w:rsid w:val="00927AD4"/>
    <w:rsid w:val="009300AF"/>
    <w:rsid w:val="00930A5D"/>
    <w:rsid w:val="00931F81"/>
    <w:rsid w:val="00935012"/>
    <w:rsid w:val="009352DD"/>
    <w:rsid w:val="00936D16"/>
    <w:rsid w:val="00937121"/>
    <w:rsid w:val="0094013C"/>
    <w:rsid w:val="009405DC"/>
    <w:rsid w:val="00940715"/>
    <w:rsid w:val="00943ADB"/>
    <w:rsid w:val="0094576D"/>
    <w:rsid w:val="00945F5F"/>
    <w:rsid w:val="00946FC4"/>
    <w:rsid w:val="009505D0"/>
    <w:rsid w:val="00952409"/>
    <w:rsid w:val="00952DA0"/>
    <w:rsid w:val="009530CE"/>
    <w:rsid w:val="009531CF"/>
    <w:rsid w:val="00954F04"/>
    <w:rsid w:val="00955A7F"/>
    <w:rsid w:val="0095615D"/>
    <w:rsid w:val="00956FE8"/>
    <w:rsid w:val="00957F6E"/>
    <w:rsid w:val="00961202"/>
    <w:rsid w:val="009613D2"/>
    <w:rsid w:val="0096203B"/>
    <w:rsid w:val="0096252C"/>
    <w:rsid w:val="009643C9"/>
    <w:rsid w:val="0096550A"/>
    <w:rsid w:val="00965E87"/>
    <w:rsid w:val="00966299"/>
    <w:rsid w:val="00966376"/>
    <w:rsid w:val="009712C9"/>
    <w:rsid w:val="0097232E"/>
    <w:rsid w:val="009731B6"/>
    <w:rsid w:val="00974C9D"/>
    <w:rsid w:val="00976597"/>
    <w:rsid w:val="009771CA"/>
    <w:rsid w:val="0098008C"/>
    <w:rsid w:val="009814D4"/>
    <w:rsid w:val="00986308"/>
    <w:rsid w:val="00990161"/>
    <w:rsid w:val="009A1781"/>
    <w:rsid w:val="009A2ED8"/>
    <w:rsid w:val="009A3880"/>
    <w:rsid w:val="009A4703"/>
    <w:rsid w:val="009B092D"/>
    <w:rsid w:val="009B209A"/>
    <w:rsid w:val="009B23FE"/>
    <w:rsid w:val="009B452C"/>
    <w:rsid w:val="009B5009"/>
    <w:rsid w:val="009B5EBE"/>
    <w:rsid w:val="009B67DA"/>
    <w:rsid w:val="009B6C49"/>
    <w:rsid w:val="009B6F8A"/>
    <w:rsid w:val="009B7DAD"/>
    <w:rsid w:val="009C068D"/>
    <w:rsid w:val="009C2248"/>
    <w:rsid w:val="009C3F51"/>
    <w:rsid w:val="009C5D28"/>
    <w:rsid w:val="009D0758"/>
    <w:rsid w:val="009D1987"/>
    <w:rsid w:val="009D1CE2"/>
    <w:rsid w:val="009D3ED2"/>
    <w:rsid w:val="009D540F"/>
    <w:rsid w:val="009D7C0C"/>
    <w:rsid w:val="009E02EA"/>
    <w:rsid w:val="009E054E"/>
    <w:rsid w:val="009E1178"/>
    <w:rsid w:val="009E177A"/>
    <w:rsid w:val="009E17BC"/>
    <w:rsid w:val="009E4A50"/>
    <w:rsid w:val="009E68FE"/>
    <w:rsid w:val="009E7670"/>
    <w:rsid w:val="009E77F9"/>
    <w:rsid w:val="009F1896"/>
    <w:rsid w:val="009F230A"/>
    <w:rsid w:val="009F3F3B"/>
    <w:rsid w:val="009F4284"/>
    <w:rsid w:val="009F4D42"/>
    <w:rsid w:val="009F6782"/>
    <w:rsid w:val="009F6BE7"/>
    <w:rsid w:val="009F6FAA"/>
    <w:rsid w:val="009F720F"/>
    <w:rsid w:val="00A01B0A"/>
    <w:rsid w:val="00A0283F"/>
    <w:rsid w:val="00A02E74"/>
    <w:rsid w:val="00A0469F"/>
    <w:rsid w:val="00A112D4"/>
    <w:rsid w:val="00A1261D"/>
    <w:rsid w:val="00A12F28"/>
    <w:rsid w:val="00A133D0"/>
    <w:rsid w:val="00A13BAE"/>
    <w:rsid w:val="00A154A0"/>
    <w:rsid w:val="00A15834"/>
    <w:rsid w:val="00A163D0"/>
    <w:rsid w:val="00A16A87"/>
    <w:rsid w:val="00A179FC"/>
    <w:rsid w:val="00A20B5E"/>
    <w:rsid w:val="00A20C96"/>
    <w:rsid w:val="00A21C49"/>
    <w:rsid w:val="00A23712"/>
    <w:rsid w:val="00A24035"/>
    <w:rsid w:val="00A24537"/>
    <w:rsid w:val="00A274C6"/>
    <w:rsid w:val="00A2755C"/>
    <w:rsid w:val="00A27709"/>
    <w:rsid w:val="00A33436"/>
    <w:rsid w:val="00A34450"/>
    <w:rsid w:val="00A409FD"/>
    <w:rsid w:val="00A41547"/>
    <w:rsid w:val="00A4292C"/>
    <w:rsid w:val="00A437C4"/>
    <w:rsid w:val="00A446D4"/>
    <w:rsid w:val="00A46180"/>
    <w:rsid w:val="00A47849"/>
    <w:rsid w:val="00A50563"/>
    <w:rsid w:val="00A5087A"/>
    <w:rsid w:val="00A5487D"/>
    <w:rsid w:val="00A54A5B"/>
    <w:rsid w:val="00A57AC0"/>
    <w:rsid w:val="00A602B2"/>
    <w:rsid w:val="00A603C7"/>
    <w:rsid w:val="00A619C7"/>
    <w:rsid w:val="00A63374"/>
    <w:rsid w:val="00A65C12"/>
    <w:rsid w:val="00A65D20"/>
    <w:rsid w:val="00A6674F"/>
    <w:rsid w:val="00A67E9A"/>
    <w:rsid w:val="00A70677"/>
    <w:rsid w:val="00A70945"/>
    <w:rsid w:val="00A729D2"/>
    <w:rsid w:val="00A73C73"/>
    <w:rsid w:val="00A73DAD"/>
    <w:rsid w:val="00A740DC"/>
    <w:rsid w:val="00A74765"/>
    <w:rsid w:val="00A749AF"/>
    <w:rsid w:val="00A750C3"/>
    <w:rsid w:val="00A76464"/>
    <w:rsid w:val="00A80181"/>
    <w:rsid w:val="00A81715"/>
    <w:rsid w:val="00A819AD"/>
    <w:rsid w:val="00A82AFC"/>
    <w:rsid w:val="00A82FE1"/>
    <w:rsid w:val="00A835FD"/>
    <w:rsid w:val="00A84203"/>
    <w:rsid w:val="00A84520"/>
    <w:rsid w:val="00A86256"/>
    <w:rsid w:val="00A86732"/>
    <w:rsid w:val="00A87B67"/>
    <w:rsid w:val="00A87F8D"/>
    <w:rsid w:val="00A90863"/>
    <w:rsid w:val="00A911D5"/>
    <w:rsid w:val="00A9254F"/>
    <w:rsid w:val="00A92F5C"/>
    <w:rsid w:val="00A94068"/>
    <w:rsid w:val="00A94447"/>
    <w:rsid w:val="00A9587C"/>
    <w:rsid w:val="00A95C3F"/>
    <w:rsid w:val="00A96691"/>
    <w:rsid w:val="00AA0802"/>
    <w:rsid w:val="00AA22A3"/>
    <w:rsid w:val="00AA3E7A"/>
    <w:rsid w:val="00AA519C"/>
    <w:rsid w:val="00AA6312"/>
    <w:rsid w:val="00AA6B4C"/>
    <w:rsid w:val="00AA7F43"/>
    <w:rsid w:val="00AB151C"/>
    <w:rsid w:val="00AB361C"/>
    <w:rsid w:val="00AB5A86"/>
    <w:rsid w:val="00AB60DA"/>
    <w:rsid w:val="00AB701D"/>
    <w:rsid w:val="00AC000F"/>
    <w:rsid w:val="00AC06D0"/>
    <w:rsid w:val="00AC345D"/>
    <w:rsid w:val="00AC3509"/>
    <w:rsid w:val="00AC411F"/>
    <w:rsid w:val="00AC4120"/>
    <w:rsid w:val="00AC4EE3"/>
    <w:rsid w:val="00AC5701"/>
    <w:rsid w:val="00AC72F6"/>
    <w:rsid w:val="00AD1A15"/>
    <w:rsid w:val="00AD1CD4"/>
    <w:rsid w:val="00AD1D3E"/>
    <w:rsid w:val="00AD2FAD"/>
    <w:rsid w:val="00AD44FB"/>
    <w:rsid w:val="00AD4F8B"/>
    <w:rsid w:val="00AD513F"/>
    <w:rsid w:val="00AD56A0"/>
    <w:rsid w:val="00AD7136"/>
    <w:rsid w:val="00AD76F0"/>
    <w:rsid w:val="00AD7E1A"/>
    <w:rsid w:val="00AE0294"/>
    <w:rsid w:val="00AE077C"/>
    <w:rsid w:val="00AE1C50"/>
    <w:rsid w:val="00AE56F6"/>
    <w:rsid w:val="00AF036B"/>
    <w:rsid w:val="00AF0D07"/>
    <w:rsid w:val="00AF21BC"/>
    <w:rsid w:val="00AF26B2"/>
    <w:rsid w:val="00AF3753"/>
    <w:rsid w:val="00AF3DC0"/>
    <w:rsid w:val="00AF4E85"/>
    <w:rsid w:val="00AF5793"/>
    <w:rsid w:val="00AF5BD4"/>
    <w:rsid w:val="00AF6F73"/>
    <w:rsid w:val="00AF74E2"/>
    <w:rsid w:val="00B00A0B"/>
    <w:rsid w:val="00B00E83"/>
    <w:rsid w:val="00B010E2"/>
    <w:rsid w:val="00B0236D"/>
    <w:rsid w:val="00B03153"/>
    <w:rsid w:val="00B03F91"/>
    <w:rsid w:val="00B04B3C"/>
    <w:rsid w:val="00B05414"/>
    <w:rsid w:val="00B06344"/>
    <w:rsid w:val="00B064FA"/>
    <w:rsid w:val="00B06FE3"/>
    <w:rsid w:val="00B07320"/>
    <w:rsid w:val="00B074BB"/>
    <w:rsid w:val="00B07571"/>
    <w:rsid w:val="00B07C54"/>
    <w:rsid w:val="00B11173"/>
    <w:rsid w:val="00B1209E"/>
    <w:rsid w:val="00B143E3"/>
    <w:rsid w:val="00B22E19"/>
    <w:rsid w:val="00B23DD4"/>
    <w:rsid w:val="00B2566D"/>
    <w:rsid w:val="00B2575B"/>
    <w:rsid w:val="00B300C1"/>
    <w:rsid w:val="00B307EA"/>
    <w:rsid w:val="00B30852"/>
    <w:rsid w:val="00B30B01"/>
    <w:rsid w:val="00B30E75"/>
    <w:rsid w:val="00B32B90"/>
    <w:rsid w:val="00B34534"/>
    <w:rsid w:val="00B35353"/>
    <w:rsid w:val="00B37FE3"/>
    <w:rsid w:val="00B400E1"/>
    <w:rsid w:val="00B40287"/>
    <w:rsid w:val="00B40823"/>
    <w:rsid w:val="00B40B1D"/>
    <w:rsid w:val="00B40BC2"/>
    <w:rsid w:val="00B40EB0"/>
    <w:rsid w:val="00B41DBD"/>
    <w:rsid w:val="00B42185"/>
    <w:rsid w:val="00B42302"/>
    <w:rsid w:val="00B435E2"/>
    <w:rsid w:val="00B44CF3"/>
    <w:rsid w:val="00B45267"/>
    <w:rsid w:val="00B45CD4"/>
    <w:rsid w:val="00B47522"/>
    <w:rsid w:val="00B47B6D"/>
    <w:rsid w:val="00B5339D"/>
    <w:rsid w:val="00B551C0"/>
    <w:rsid w:val="00B5530D"/>
    <w:rsid w:val="00B6101A"/>
    <w:rsid w:val="00B614A2"/>
    <w:rsid w:val="00B61EF9"/>
    <w:rsid w:val="00B625D2"/>
    <w:rsid w:val="00B6289B"/>
    <w:rsid w:val="00B64606"/>
    <w:rsid w:val="00B707ED"/>
    <w:rsid w:val="00B73642"/>
    <w:rsid w:val="00B753AA"/>
    <w:rsid w:val="00B7673D"/>
    <w:rsid w:val="00B76AC7"/>
    <w:rsid w:val="00B7707E"/>
    <w:rsid w:val="00B80B3B"/>
    <w:rsid w:val="00B80D27"/>
    <w:rsid w:val="00B821F3"/>
    <w:rsid w:val="00B823B2"/>
    <w:rsid w:val="00B83295"/>
    <w:rsid w:val="00B83B66"/>
    <w:rsid w:val="00B84214"/>
    <w:rsid w:val="00B84340"/>
    <w:rsid w:val="00B85511"/>
    <w:rsid w:val="00B86A7E"/>
    <w:rsid w:val="00B86B40"/>
    <w:rsid w:val="00B90A9E"/>
    <w:rsid w:val="00B90C71"/>
    <w:rsid w:val="00B931D2"/>
    <w:rsid w:val="00B946AC"/>
    <w:rsid w:val="00B97395"/>
    <w:rsid w:val="00B977E2"/>
    <w:rsid w:val="00BA0017"/>
    <w:rsid w:val="00BA04D8"/>
    <w:rsid w:val="00BA1800"/>
    <w:rsid w:val="00BA3739"/>
    <w:rsid w:val="00BA3948"/>
    <w:rsid w:val="00BA3FE0"/>
    <w:rsid w:val="00BA69A4"/>
    <w:rsid w:val="00BA71EE"/>
    <w:rsid w:val="00BA7827"/>
    <w:rsid w:val="00BA7ADC"/>
    <w:rsid w:val="00BB0237"/>
    <w:rsid w:val="00BB058E"/>
    <w:rsid w:val="00BB3110"/>
    <w:rsid w:val="00BB37A2"/>
    <w:rsid w:val="00BB39F9"/>
    <w:rsid w:val="00BB3A45"/>
    <w:rsid w:val="00BB56DA"/>
    <w:rsid w:val="00BB66F9"/>
    <w:rsid w:val="00BB6731"/>
    <w:rsid w:val="00BB6CC6"/>
    <w:rsid w:val="00BC01F7"/>
    <w:rsid w:val="00BC061A"/>
    <w:rsid w:val="00BC1139"/>
    <w:rsid w:val="00BC14AF"/>
    <w:rsid w:val="00BC1C5B"/>
    <w:rsid w:val="00BC5035"/>
    <w:rsid w:val="00BC5061"/>
    <w:rsid w:val="00BC6452"/>
    <w:rsid w:val="00BC68F9"/>
    <w:rsid w:val="00BD133B"/>
    <w:rsid w:val="00BD5AE7"/>
    <w:rsid w:val="00BD6305"/>
    <w:rsid w:val="00BD7DAD"/>
    <w:rsid w:val="00BE0359"/>
    <w:rsid w:val="00BE03C3"/>
    <w:rsid w:val="00BE17D7"/>
    <w:rsid w:val="00BE4080"/>
    <w:rsid w:val="00BE5B7C"/>
    <w:rsid w:val="00BE67CC"/>
    <w:rsid w:val="00BE6D60"/>
    <w:rsid w:val="00BF081A"/>
    <w:rsid w:val="00BF125D"/>
    <w:rsid w:val="00BF2205"/>
    <w:rsid w:val="00BF31E6"/>
    <w:rsid w:val="00BF32E7"/>
    <w:rsid w:val="00BF3E55"/>
    <w:rsid w:val="00BF4EB4"/>
    <w:rsid w:val="00BF5461"/>
    <w:rsid w:val="00BF7057"/>
    <w:rsid w:val="00C00694"/>
    <w:rsid w:val="00C010AB"/>
    <w:rsid w:val="00C0229C"/>
    <w:rsid w:val="00C0268E"/>
    <w:rsid w:val="00C02BAA"/>
    <w:rsid w:val="00C02F81"/>
    <w:rsid w:val="00C03175"/>
    <w:rsid w:val="00C03424"/>
    <w:rsid w:val="00C04261"/>
    <w:rsid w:val="00C05FD7"/>
    <w:rsid w:val="00C10567"/>
    <w:rsid w:val="00C10997"/>
    <w:rsid w:val="00C11436"/>
    <w:rsid w:val="00C12C72"/>
    <w:rsid w:val="00C13BED"/>
    <w:rsid w:val="00C13CE0"/>
    <w:rsid w:val="00C14740"/>
    <w:rsid w:val="00C1489F"/>
    <w:rsid w:val="00C16DAD"/>
    <w:rsid w:val="00C20EF5"/>
    <w:rsid w:val="00C22379"/>
    <w:rsid w:val="00C22FD6"/>
    <w:rsid w:val="00C24D4A"/>
    <w:rsid w:val="00C253A6"/>
    <w:rsid w:val="00C25DA1"/>
    <w:rsid w:val="00C266E1"/>
    <w:rsid w:val="00C32A2F"/>
    <w:rsid w:val="00C34F60"/>
    <w:rsid w:val="00C401C9"/>
    <w:rsid w:val="00C4085F"/>
    <w:rsid w:val="00C40A3C"/>
    <w:rsid w:val="00C4189D"/>
    <w:rsid w:val="00C42F7D"/>
    <w:rsid w:val="00C42FFB"/>
    <w:rsid w:val="00C4328E"/>
    <w:rsid w:val="00C43887"/>
    <w:rsid w:val="00C43E09"/>
    <w:rsid w:val="00C454FE"/>
    <w:rsid w:val="00C4758D"/>
    <w:rsid w:val="00C477FC"/>
    <w:rsid w:val="00C5144A"/>
    <w:rsid w:val="00C53E94"/>
    <w:rsid w:val="00C5581A"/>
    <w:rsid w:val="00C55F51"/>
    <w:rsid w:val="00C564F3"/>
    <w:rsid w:val="00C56F89"/>
    <w:rsid w:val="00C620D0"/>
    <w:rsid w:val="00C62EFA"/>
    <w:rsid w:val="00C63351"/>
    <w:rsid w:val="00C643F5"/>
    <w:rsid w:val="00C64B04"/>
    <w:rsid w:val="00C6710D"/>
    <w:rsid w:val="00C67652"/>
    <w:rsid w:val="00C703F6"/>
    <w:rsid w:val="00C72587"/>
    <w:rsid w:val="00C7277E"/>
    <w:rsid w:val="00C73A3A"/>
    <w:rsid w:val="00C73A58"/>
    <w:rsid w:val="00C7418F"/>
    <w:rsid w:val="00C7524E"/>
    <w:rsid w:val="00C76D7F"/>
    <w:rsid w:val="00C7766A"/>
    <w:rsid w:val="00C77BF2"/>
    <w:rsid w:val="00C80C25"/>
    <w:rsid w:val="00C826C3"/>
    <w:rsid w:val="00C82773"/>
    <w:rsid w:val="00C82A28"/>
    <w:rsid w:val="00C82A85"/>
    <w:rsid w:val="00C82AA8"/>
    <w:rsid w:val="00C840CB"/>
    <w:rsid w:val="00C8711A"/>
    <w:rsid w:val="00C87A74"/>
    <w:rsid w:val="00C87FC8"/>
    <w:rsid w:val="00C90158"/>
    <w:rsid w:val="00C92F94"/>
    <w:rsid w:val="00C938A8"/>
    <w:rsid w:val="00C9407E"/>
    <w:rsid w:val="00C96601"/>
    <w:rsid w:val="00C9730A"/>
    <w:rsid w:val="00CA1001"/>
    <w:rsid w:val="00CA1FEA"/>
    <w:rsid w:val="00CA249C"/>
    <w:rsid w:val="00CA33EA"/>
    <w:rsid w:val="00CA49ED"/>
    <w:rsid w:val="00CA6C3B"/>
    <w:rsid w:val="00CB0B47"/>
    <w:rsid w:val="00CB296F"/>
    <w:rsid w:val="00CB3FA6"/>
    <w:rsid w:val="00CB52D1"/>
    <w:rsid w:val="00CB53B8"/>
    <w:rsid w:val="00CB5577"/>
    <w:rsid w:val="00CB7C45"/>
    <w:rsid w:val="00CC0033"/>
    <w:rsid w:val="00CC0BF3"/>
    <w:rsid w:val="00CC3AC1"/>
    <w:rsid w:val="00CC46F2"/>
    <w:rsid w:val="00CD103E"/>
    <w:rsid w:val="00CD21C1"/>
    <w:rsid w:val="00CD346A"/>
    <w:rsid w:val="00CD3990"/>
    <w:rsid w:val="00CD4B3B"/>
    <w:rsid w:val="00CD5226"/>
    <w:rsid w:val="00CD6391"/>
    <w:rsid w:val="00CD662E"/>
    <w:rsid w:val="00CE0717"/>
    <w:rsid w:val="00CE0894"/>
    <w:rsid w:val="00CE1CFD"/>
    <w:rsid w:val="00CE241A"/>
    <w:rsid w:val="00CE30FE"/>
    <w:rsid w:val="00CE3888"/>
    <w:rsid w:val="00CE3F1E"/>
    <w:rsid w:val="00CE4B8D"/>
    <w:rsid w:val="00CE6F3E"/>
    <w:rsid w:val="00CE73DD"/>
    <w:rsid w:val="00CE755D"/>
    <w:rsid w:val="00CF0A17"/>
    <w:rsid w:val="00CF1121"/>
    <w:rsid w:val="00CF35AC"/>
    <w:rsid w:val="00CF3716"/>
    <w:rsid w:val="00CF49B4"/>
    <w:rsid w:val="00CF5DA2"/>
    <w:rsid w:val="00CF696D"/>
    <w:rsid w:val="00CF6C2D"/>
    <w:rsid w:val="00D000E0"/>
    <w:rsid w:val="00D02191"/>
    <w:rsid w:val="00D035D8"/>
    <w:rsid w:val="00D04094"/>
    <w:rsid w:val="00D04576"/>
    <w:rsid w:val="00D04CD9"/>
    <w:rsid w:val="00D05A1C"/>
    <w:rsid w:val="00D0616C"/>
    <w:rsid w:val="00D07DAC"/>
    <w:rsid w:val="00D10C4F"/>
    <w:rsid w:val="00D119D5"/>
    <w:rsid w:val="00D11C23"/>
    <w:rsid w:val="00D14800"/>
    <w:rsid w:val="00D240C3"/>
    <w:rsid w:val="00D26782"/>
    <w:rsid w:val="00D26A34"/>
    <w:rsid w:val="00D30D08"/>
    <w:rsid w:val="00D32DEA"/>
    <w:rsid w:val="00D345F1"/>
    <w:rsid w:val="00D347A4"/>
    <w:rsid w:val="00D34B98"/>
    <w:rsid w:val="00D34E95"/>
    <w:rsid w:val="00D350D5"/>
    <w:rsid w:val="00D351A5"/>
    <w:rsid w:val="00D36B55"/>
    <w:rsid w:val="00D40C18"/>
    <w:rsid w:val="00D40D78"/>
    <w:rsid w:val="00D4188B"/>
    <w:rsid w:val="00D41A05"/>
    <w:rsid w:val="00D41CCF"/>
    <w:rsid w:val="00D43F95"/>
    <w:rsid w:val="00D5016C"/>
    <w:rsid w:val="00D53804"/>
    <w:rsid w:val="00D54117"/>
    <w:rsid w:val="00D5542B"/>
    <w:rsid w:val="00D558DB"/>
    <w:rsid w:val="00D55A97"/>
    <w:rsid w:val="00D56060"/>
    <w:rsid w:val="00D56EE1"/>
    <w:rsid w:val="00D5707E"/>
    <w:rsid w:val="00D573C4"/>
    <w:rsid w:val="00D60C75"/>
    <w:rsid w:val="00D61141"/>
    <w:rsid w:val="00D61B7C"/>
    <w:rsid w:val="00D62DE0"/>
    <w:rsid w:val="00D63B8A"/>
    <w:rsid w:val="00D65180"/>
    <w:rsid w:val="00D657EB"/>
    <w:rsid w:val="00D667B5"/>
    <w:rsid w:val="00D73396"/>
    <w:rsid w:val="00D75EFC"/>
    <w:rsid w:val="00D76825"/>
    <w:rsid w:val="00D805BC"/>
    <w:rsid w:val="00D80F3A"/>
    <w:rsid w:val="00D8170F"/>
    <w:rsid w:val="00D81C75"/>
    <w:rsid w:val="00D8338A"/>
    <w:rsid w:val="00D8411A"/>
    <w:rsid w:val="00D84C2A"/>
    <w:rsid w:val="00D92D88"/>
    <w:rsid w:val="00D9328F"/>
    <w:rsid w:val="00D9514A"/>
    <w:rsid w:val="00D97D40"/>
    <w:rsid w:val="00DA206B"/>
    <w:rsid w:val="00DA25AD"/>
    <w:rsid w:val="00DA298C"/>
    <w:rsid w:val="00DA3071"/>
    <w:rsid w:val="00DA3CE8"/>
    <w:rsid w:val="00DA41E7"/>
    <w:rsid w:val="00DA4F29"/>
    <w:rsid w:val="00DA61A3"/>
    <w:rsid w:val="00DA76C6"/>
    <w:rsid w:val="00DA7C0C"/>
    <w:rsid w:val="00DB0B58"/>
    <w:rsid w:val="00DB1D3E"/>
    <w:rsid w:val="00DB2130"/>
    <w:rsid w:val="00DB36D8"/>
    <w:rsid w:val="00DB3A93"/>
    <w:rsid w:val="00DB4A45"/>
    <w:rsid w:val="00DB6DD3"/>
    <w:rsid w:val="00DB6EF5"/>
    <w:rsid w:val="00DC1788"/>
    <w:rsid w:val="00DC2E70"/>
    <w:rsid w:val="00DC4EC9"/>
    <w:rsid w:val="00DD144E"/>
    <w:rsid w:val="00DD2751"/>
    <w:rsid w:val="00DD2B0D"/>
    <w:rsid w:val="00DD2C87"/>
    <w:rsid w:val="00DD4512"/>
    <w:rsid w:val="00DD59AA"/>
    <w:rsid w:val="00DD6F76"/>
    <w:rsid w:val="00DE525C"/>
    <w:rsid w:val="00DE7E1D"/>
    <w:rsid w:val="00DF09A6"/>
    <w:rsid w:val="00DF120F"/>
    <w:rsid w:val="00DF30B3"/>
    <w:rsid w:val="00DF3114"/>
    <w:rsid w:val="00DF3C30"/>
    <w:rsid w:val="00DF4F3A"/>
    <w:rsid w:val="00DF5F46"/>
    <w:rsid w:val="00DF6A2F"/>
    <w:rsid w:val="00DF7916"/>
    <w:rsid w:val="00DF7931"/>
    <w:rsid w:val="00DF7E4E"/>
    <w:rsid w:val="00E00FE1"/>
    <w:rsid w:val="00E01B36"/>
    <w:rsid w:val="00E025E3"/>
    <w:rsid w:val="00E050CF"/>
    <w:rsid w:val="00E05977"/>
    <w:rsid w:val="00E06D10"/>
    <w:rsid w:val="00E074BD"/>
    <w:rsid w:val="00E0789E"/>
    <w:rsid w:val="00E105B7"/>
    <w:rsid w:val="00E10884"/>
    <w:rsid w:val="00E12DC6"/>
    <w:rsid w:val="00E1755A"/>
    <w:rsid w:val="00E2045E"/>
    <w:rsid w:val="00E21F09"/>
    <w:rsid w:val="00E21FE5"/>
    <w:rsid w:val="00E22DE2"/>
    <w:rsid w:val="00E22E01"/>
    <w:rsid w:val="00E237DC"/>
    <w:rsid w:val="00E23A38"/>
    <w:rsid w:val="00E246F0"/>
    <w:rsid w:val="00E24F35"/>
    <w:rsid w:val="00E26F0E"/>
    <w:rsid w:val="00E301C5"/>
    <w:rsid w:val="00E30545"/>
    <w:rsid w:val="00E3101E"/>
    <w:rsid w:val="00E318C9"/>
    <w:rsid w:val="00E31AA2"/>
    <w:rsid w:val="00E320A2"/>
    <w:rsid w:val="00E321CE"/>
    <w:rsid w:val="00E32C91"/>
    <w:rsid w:val="00E41950"/>
    <w:rsid w:val="00E4317F"/>
    <w:rsid w:val="00E4387F"/>
    <w:rsid w:val="00E444F7"/>
    <w:rsid w:val="00E44CDE"/>
    <w:rsid w:val="00E47345"/>
    <w:rsid w:val="00E47351"/>
    <w:rsid w:val="00E47ADC"/>
    <w:rsid w:val="00E51E2F"/>
    <w:rsid w:val="00E52AD9"/>
    <w:rsid w:val="00E52E6F"/>
    <w:rsid w:val="00E52E94"/>
    <w:rsid w:val="00E53FA7"/>
    <w:rsid w:val="00E56910"/>
    <w:rsid w:val="00E603FE"/>
    <w:rsid w:val="00E6140B"/>
    <w:rsid w:val="00E62D02"/>
    <w:rsid w:val="00E63817"/>
    <w:rsid w:val="00E638B5"/>
    <w:rsid w:val="00E64104"/>
    <w:rsid w:val="00E64B10"/>
    <w:rsid w:val="00E65C20"/>
    <w:rsid w:val="00E66396"/>
    <w:rsid w:val="00E66BB6"/>
    <w:rsid w:val="00E71F15"/>
    <w:rsid w:val="00E728DA"/>
    <w:rsid w:val="00E74802"/>
    <w:rsid w:val="00E75B1E"/>
    <w:rsid w:val="00E80252"/>
    <w:rsid w:val="00E84FF3"/>
    <w:rsid w:val="00E86026"/>
    <w:rsid w:val="00E86310"/>
    <w:rsid w:val="00E87020"/>
    <w:rsid w:val="00E872AF"/>
    <w:rsid w:val="00E872E3"/>
    <w:rsid w:val="00E87F07"/>
    <w:rsid w:val="00E91C20"/>
    <w:rsid w:val="00E9538F"/>
    <w:rsid w:val="00E96AB2"/>
    <w:rsid w:val="00EA11D5"/>
    <w:rsid w:val="00EA1E69"/>
    <w:rsid w:val="00EA4A7F"/>
    <w:rsid w:val="00EA54C6"/>
    <w:rsid w:val="00EB0252"/>
    <w:rsid w:val="00EB1297"/>
    <w:rsid w:val="00EB1976"/>
    <w:rsid w:val="00EB1EA8"/>
    <w:rsid w:val="00EB2780"/>
    <w:rsid w:val="00EB4211"/>
    <w:rsid w:val="00EB441A"/>
    <w:rsid w:val="00EB44D6"/>
    <w:rsid w:val="00EB497B"/>
    <w:rsid w:val="00EB5AB7"/>
    <w:rsid w:val="00EB62E4"/>
    <w:rsid w:val="00EC02FF"/>
    <w:rsid w:val="00EC034C"/>
    <w:rsid w:val="00EC03BB"/>
    <w:rsid w:val="00EC0727"/>
    <w:rsid w:val="00EC34C7"/>
    <w:rsid w:val="00EC5A88"/>
    <w:rsid w:val="00EC7A6E"/>
    <w:rsid w:val="00EC7F69"/>
    <w:rsid w:val="00ED1631"/>
    <w:rsid w:val="00ED201F"/>
    <w:rsid w:val="00ED215B"/>
    <w:rsid w:val="00ED445A"/>
    <w:rsid w:val="00ED4F68"/>
    <w:rsid w:val="00ED57B9"/>
    <w:rsid w:val="00ED70E9"/>
    <w:rsid w:val="00EE2541"/>
    <w:rsid w:val="00EE2D21"/>
    <w:rsid w:val="00EE3A30"/>
    <w:rsid w:val="00EE4039"/>
    <w:rsid w:val="00EE5793"/>
    <w:rsid w:val="00EE59D3"/>
    <w:rsid w:val="00EE5DBE"/>
    <w:rsid w:val="00EE726B"/>
    <w:rsid w:val="00EE7DC0"/>
    <w:rsid w:val="00EF0972"/>
    <w:rsid w:val="00EF1250"/>
    <w:rsid w:val="00EF3DBA"/>
    <w:rsid w:val="00EF46D9"/>
    <w:rsid w:val="00EF5218"/>
    <w:rsid w:val="00EF604D"/>
    <w:rsid w:val="00EF70A1"/>
    <w:rsid w:val="00F013AD"/>
    <w:rsid w:val="00F017A0"/>
    <w:rsid w:val="00F01D18"/>
    <w:rsid w:val="00F02DA9"/>
    <w:rsid w:val="00F031EF"/>
    <w:rsid w:val="00F047EC"/>
    <w:rsid w:val="00F052C7"/>
    <w:rsid w:val="00F05704"/>
    <w:rsid w:val="00F0599F"/>
    <w:rsid w:val="00F108DB"/>
    <w:rsid w:val="00F10E89"/>
    <w:rsid w:val="00F110CA"/>
    <w:rsid w:val="00F1165E"/>
    <w:rsid w:val="00F116A9"/>
    <w:rsid w:val="00F11F1C"/>
    <w:rsid w:val="00F12621"/>
    <w:rsid w:val="00F12DC4"/>
    <w:rsid w:val="00F14204"/>
    <w:rsid w:val="00F15924"/>
    <w:rsid w:val="00F16683"/>
    <w:rsid w:val="00F16E71"/>
    <w:rsid w:val="00F17F02"/>
    <w:rsid w:val="00F21E6C"/>
    <w:rsid w:val="00F225C4"/>
    <w:rsid w:val="00F23D3C"/>
    <w:rsid w:val="00F24329"/>
    <w:rsid w:val="00F25AC6"/>
    <w:rsid w:val="00F25BCB"/>
    <w:rsid w:val="00F25F1A"/>
    <w:rsid w:val="00F278C1"/>
    <w:rsid w:val="00F316AE"/>
    <w:rsid w:val="00F3204A"/>
    <w:rsid w:val="00F32BC3"/>
    <w:rsid w:val="00F33B87"/>
    <w:rsid w:val="00F36702"/>
    <w:rsid w:val="00F3687C"/>
    <w:rsid w:val="00F36B42"/>
    <w:rsid w:val="00F37A47"/>
    <w:rsid w:val="00F400F5"/>
    <w:rsid w:val="00F411F8"/>
    <w:rsid w:val="00F42198"/>
    <w:rsid w:val="00F45529"/>
    <w:rsid w:val="00F46E84"/>
    <w:rsid w:val="00F47DAD"/>
    <w:rsid w:val="00F5015F"/>
    <w:rsid w:val="00F50CBC"/>
    <w:rsid w:val="00F51876"/>
    <w:rsid w:val="00F534F8"/>
    <w:rsid w:val="00F5557F"/>
    <w:rsid w:val="00F55B53"/>
    <w:rsid w:val="00F55D0D"/>
    <w:rsid w:val="00F56C3F"/>
    <w:rsid w:val="00F60768"/>
    <w:rsid w:val="00F609F6"/>
    <w:rsid w:val="00F61622"/>
    <w:rsid w:val="00F6280B"/>
    <w:rsid w:val="00F63AA0"/>
    <w:rsid w:val="00F63D0E"/>
    <w:rsid w:val="00F648D5"/>
    <w:rsid w:val="00F6689F"/>
    <w:rsid w:val="00F66C13"/>
    <w:rsid w:val="00F7159C"/>
    <w:rsid w:val="00F71994"/>
    <w:rsid w:val="00F725FD"/>
    <w:rsid w:val="00F73495"/>
    <w:rsid w:val="00F74732"/>
    <w:rsid w:val="00F749F0"/>
    <w:rsid w:val="00F74C49"/>
    <w:rsid w:val="00F74E05"/>
    <w:rsid w:val="00F76D3F"/>
    <w:rsid w:val="00F7769A"/>
    <w:rsid w:val="00F779F8"/>
    <w:rsid w:val="00F80BD8"/>
    <w:rsid w:val="00F81445"/>
    <w:rsid w:val="00F81ADB"/>
    <w:rsid w:val="00F82EC7"/>
    <w:rsid w:val="00F833CC"/>
    <w:rsid w:val="00F835C1"/>
    <w:rsid w:val="00F85F34"/>
    <w:rsid w:val="00F864DA"/>
    <w:rsid w:val="00F876AF"/>
    <w:rsid w:val="00F9094E"/>
    <w:rsid w:val="00F92EA6"/>
    <w:rsid w:val="00F9326F"/>
    <w:rsid w:val="00F934C6"/>
    <w:rsid w:val="00F93831"/>
    <w:rsid w:val="00F96B98"/>
    <w:rsid w:val="00F97604"/>
    <w:rsid w:val="00F97F75"/>
    <w:rsid w:val="00FA1100"/>
    <w:rsid w:val="00FA2105"/>
    <w:rsid w:val="00FA328D"/>
    <w:rsid w:val="00FA3A3D"/>
    <w:rsid w:val="00FA5872"/>
    <w:rsid w:val="00FA651B"/>
    <w:rsid w:val="00FB2444"/>
    <w:rsid w:val="00FB2498"/>
    <w:rsid w:val="00FB38AF"/>
    <w:rsid w:val="00FB421A"/>
    <w:rsid w:val="00FB4FCE"/>
    <w:rsid w:val="00FB5156"/>
    <w:rsid w:val="00FB5788"/>
    <w:rsid w:val="00FB6AFA"/>
    <w:rsid w:val="00FB7F67"/>
    <w:rsid w:val="00FC014A"/>
    <w:rsid w:val="00FC161D"/>
    <w:rsid w:val="00FC1827"/>
    <w:rsid w:val="00FC3C11"/>
    <w:rsid w:val="00FC3EFA"/>
    <w:rsid w:val="00FC4E7C"/>
    <w:rsid w:val="00FC6520"/>
    <w:rsid w:val="00FD1457"/>
    <w:rsid w:val="00FD26AF"/>
    <w:rsid w:val="00FD287C"/>
    <w:rsid w:val="00FD2C0C"/>
    <w:rsid w:val="00FD3EDD"/>
    <w:rsid w:val="00FD4BE4"/>
    <w:rsid w:val="00FD726D"/>
    <w:rsid w:val="00FD75F4"/>
    <w:rsid w:val="00FD7687"/>
    <w:rsid w:val="00FE1960"/>
    <w:rsid w:val="00FE2C9C"/>
    <w:rsid w:val="00FE3083"/>
    <w:rsid w:val="00FE4DCE"/>
    <w:rsid w:val="00FE5A5B"/>
    <w:rsid w:val="00FE7FEC"/>
    <w:rsid w:val="00FF13DD"/>
    <w:rsid w:val="00FF4449"/>
    <w:rsid w:val="00FF4AE5"/>
    <w:rsid w:val="00FF53E1"/>
    <w:rsid w:val="00FF6DB6"/>
    <w:rsid w:val="00FF7AE6"/>
    <w:rsid w:val="01ED2F5D"/>
    <w:rsid w:val="1836B8F4"/>
    <w:rsid w:val="1C97FF81"/>
    <w:rsid w:val="44844C72"/>
    <w:rsid w:val="44BBA81E"/>
    <w:rsid w:val="7D6EDB5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9814F7D"/>
  <w15:docId w15:val="{6DC208EA-450C-4780-A8A5-FCCA9BFD8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qFormat="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14413"/>
    <w:pPr>
      <w:spacing w:after="200" w:line="300" w:lineRule="exact"/>
    </w:pPr>
    <w:rPr>
      <w:sz w:val="22"/>
      <w:szCs w:val="22"/>
    </w:rPr>
  </w:style>
  <w:style w:type="paragraph" w:styleId="Heading1">
    <w:name w:val="heading 1"/>
    <w:aliases w:val="D-SNP Section Heading"/>
    <w:basedOn w:val="Normal"/>
    <w:next w:val="Normal"/>
    <w:link w:val="Heading1Char"/>
    <w:qFormat/>
    <w:locked/>
    <w:rsid w:val="00513D4B"/>
    <w:pPr>
      <w:numPr>
        <w:numId w:val="29"/>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ED4F6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AA3E7A"/>
    <w:pPr>
      <w:spacing w:after="120"/>
      <w:outlineLvl w:val="2"/>
    </w:pPr>
    <w:rPr>
      <w:b/>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513D4B"/>
    <w:rPr>
      <w:b/>
      <w:bCs/>
      <w:sz w:val="28"/>
      <w:szCs w:val="26"/>
    </w:rPr>
  </w:style>
  <w:style w:type="character" w:customStyle="1" w:styleId="Heading2Char1">
    <w:name w:val="Heading 2 Char1"/>
    <w:link w:val="Heading2"/>
    <w:locked/>
    <w:rsid w:val="00ED4F68"/>
    <w:rPr>
      <w:b/>
      <w:sz w:val="24"/>
      <w:szCs w:val="24"/>
    </w:rPr>
  </w:style>
  <w:style w:type="character" w:customStyle="1" w:styleId="Heading3Char">
    <w:name w:val="Heading 3 Char"/>
    <w:link w:val="Heading3"/>
    <w:locked/>
    <w:rsid w:val="00AA3E7A"/>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2D2906"/>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2D2906"/>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qFormat/>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basedOn w:val="Normal"/>
    <w:rsid w:val="00F63AA0"/>
    <w:pPr>
      <w:spacing w:before="360" w:line="360" w:lineRule="exact"/>
      <w:ind w:left="288" w:hanging="288"/>
    </w:pPr>
    <w:rPr>
      <w:rFonts w:cs="Arial"/>
      <w:b/>
      <w:sz w:val="28"/>
      <w:szCs w:val="28"/>
    </w:rPr>
  </w:style>
  <w:style w:type="paragraph" w:styleId="TOC1">
    <w:name w:val="toc 1"/>
    <w:basedOn w:val="Normal"/>
    <w:next w:val="Normal"/>
    <w:autoRedefine/>
    <w:uiPriority w:val="39"/>
    <w:locked/>
    <w:rsid w:val="00685F0B"/>
    <w:pPr>
      <w:tabs>
        <w:tab w:val="right" w:leader="dot" w:pos="9792"/>
      </w:tabs>
      <w:ind w:left="288" w:hanging="288"/>
    </w:pPr>
    <w:rPr>
      <w:noProof/>
    </w:rPr>
  </w:style>
  <w:style w:type="paragraph" w:styleId="TOC2">
    <w:name w:val="toc 2"/>
    <w:basedOn w:val="Normal"/>
    <w:next w:val="Normal"/>
    <w:autoRedefine/>
    <w:uiPriority w:val="39"/>
    <w:locked/>
    <w:rsid w:val="00AC5701"/>
    <w:pPr>
      <w:tabs>
        <w:tab w:val="right" w:leader="dot" w:pos="9796"/>
      </w:tabs>
      <w:ind w:left="691" w:hanging="403"/>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
      </w:numPr>
      <w:spacing w:after="120"/>
      <w:ind w:left="864" w:hanging="288"/>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D-SNPSubsectionheading1">
    <w:name w:val="D-SNP Subsection heading 1"/>
    <w:basedOn w:val="Heading2"/>
    <w:qFormat/>
    <w:rsid w:val="00F74C49"/>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2"/>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5E0D43"/>
    <w:pPr>
      <w:ind w:left="576" w:right="720"/>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847AAC"/>
    <w:rPr>
      <w:b/>
      <w:bCs/>
    </w:rPr>
  </w:style>
  <w:style w:type="character" w:customStyle="1" w:styleId="CommentSubjectChar">
    <w:name w:val="Comment Subject Char"/>
    <w:link w:val="CommentSubject"/>
    <w:rsid w:val="00847AAC"/>
    <w:rPr>
      <w:b/>
      <w:bCs/>
    </w:rPr>
  </w:style>
  <w:style w:type="character" w:customStyle="1" w:styleId="CommentTextChar1">
    <w:name w:val="Comment Text Char1"/>
    <w:aliases w:val="Times New Roman Char1,t Char1"/>
    <w:uiPriority w:val="99"/>
    <w:rsid w:val="00BC14AF"/>
    <w:rPr>
      <w:rFonts w:ascii="Arial" w:hAnsi="Arial"/>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Revision">
    <w:name w:val="Revision"/>
    <w:hidden/>
    <w:uiPriority w:val="99"/>
    <w:semiHidden/>
    <w:rsid w:val="00445672"/>
    <w:rPr>
      <w:sz w:val="22"/>
      <w:szCs w:val="22"/>
    </w:rPr>
  </w:style>
  <w:style w:type="paragraph" w:styleId="ListParagraph">
    <w:name w:val="List Paragraph"/>
    <w:basedOn w:val="Normal"/>
    <w:uiPriority w:val="34"/>
    <w:qFormat/>
    <w:rsid w:val="00542E2D"/>
    <w:pPr>
      <w:ind w:left="720" w:right="720" w:hanging="360"/>
    </w:pPr>
  </w:style>
  <w:style w:type="character" w:customStyle="1" w:styleId="UnresolvedMention1">
    <w:name w:val="Unresolved Mention1"/>
    <w:basedOn w:val="DefaultParagraphFont"/>
    <w:uiPriority w:val="99"/>
    <w:semiHidden/>
    <w:unhideWhenUsed/>
    <w:rsid w:val="001841D5"/>
    <w:rPr>
      <w:color w:val="808080"/>
      <w:shd w:val="clear" w:color="auto" w:fill="E6E6E6"/>
    </w:rPr>
  </w:style>
  <w:style w:type="character" w:styleId="FollowedHyperlink">
    <w:name w:val="FollowedHyperlink"/>
    <w:basedOn w:val="DefaultParagraphFont"/>
    <w:rsid w:val="00592232"/>
    <w:rPr>
      <w:color w:val="954F72" w:themeColor="followedHyperlink"/>
      <w:u w:val="single"/>
    </w:rPr>
  </w:style>
  <w:style w:type="paragraph" w:customStyle="1" w:styleId="-maintext">
    <w:name w:val="-maintext"/>
    <w:basedOn w:val="Normal"/>
    <w:qFormat/>
    <w:rsid w:val="00714841"/>
    <w:pPr>
      <w:spacing w:line="340" w:lineRule="exact"/>
    </w:pPr>
    <w:rPr>
      <w:rFonts w:cs="Arial"/>
    </w:rPr>
  </w:style>
  <w:style w:type="paragraph" w:styleId="TOCHeading">
    <w:name w:val="TOC Heading"/>
    <w:basedOn w:val="TOCHead"/>
    <w:next w:val="Normal"/>
    <w:uiPriority w:val="39"/>
    <w:unhideWhenUsed/>
    <w:qFormat/>
    <w:rsid w:val="00F63AA0"/>
  </w:style>
  <w:style w:type="paragraph" w:customStyle="1" w:styleId="Heading3bullet">
    <w:name w:val="Heading 3 bullet"/>
    <w:basedOn w:val="Heading6"/>
    <w:qFormat/>
    <w:rsid w:val="009135FE"/>
    <w:pPr>
      <w:keepNext/>
      <w:numPr>
        <w:numId w:val="0"/>
      </w:numPr>
      <w:outlineLvl w:val="2"/>
    </w:pPr>
  </w:style>
  <w:style w:type="paragraph" w:customStyle="1" w:styleId="D-SNPIntroduction">
    <w:name w:val="D-SNP Introduction"/>
    <w:basedOn w:val="Normal"/>
    <w:qFormat/>
    <w:rsid w:val="008D2169"/>
    <w:pPr>
      <w:spacing w:before="360" w:line="360" w:lineRule="exact"/>
      <w:ind w:left="360" w:hanging="360"/>
    </w:pPr>
    <w:rPr>
      <w:b/>
      <w:bCs/>
      <w:sz w:val="28"/>
      <w:szCs w:val="28"/>
    </w:rPr>
  </w:style>
  <w:style w:type="paragraph" w:styleId="NoSpacing">
    <w:name w:val="No Spacing"/>
    <w:uiPriority w:val="1"/>
    <w:qFormat/>
    <w:rsid w:val="00EC034C"/>
    <w:rPr>
      <w:sz w:val="22"/>
      <w:szCs w:val="22"/>
    </w:rPr>
  </w:style>
  <w:style w:type="character" w:customStyle="1" w:styleId="UnresolvedMention2">
    <w:name w:val="Unresolved Mention2"/>
    <w:basedOn w:val="DefaultParagraphFont"/>
    <w:uiPriority w:val="99"/>
    <w:semiHidden/>
    <w:unhideWhenUsed/>
    <w:rsid w:val="001432F1"/>
    <w:rPr>
      <w:color w:val="605E5C"/>
      <w:shd w:val="clear" w:color="auto" w:fill="E1DFDD"/>
    </w:rPr>
  </w:style>
  <w:style w:type="character" w:customStyle="1" w:styleId="UnresolvedMention3">
    <w:name w:val="Unresolved Mention3"/>
    <w:basedOn w:val="DefaultParagraphFont"/>
    <w:uiPriority w:val="99"/>
    <w:semiHidden/>
    <w:unhideWhenUsed/>
    <w:rsid w:val="007C5F08"/>
    <w:rPr>
      <w:color w:val="605E5C"/>
      <w:shd w:val="clear" w:color="auto" w:fill="E1DFDD"/>
    </w:rPr>
  </w:style>
  <w:style w:type="paragraph" w:styleId="FootnoteText">
    <w:name w:val="footnote text"/>
    <w:basedOn w:val="Normal"/>
    <w:link w:val="FootnoteTextChar"/>
    <w:semiHidden/>
    <w:unhideWhenUsed/>
    <w:rsid w:val="00BF4EB4"/>
    <w:pPr>
      <w:spacing w:after="0" w:line="240" w:lineRule="auto"/>
    </w:pPr>
    <w:rPr>
      <w:sz w:val="20"/>
      <w:szCs w:val="20"/>
    </w:rPr>
  </w:style>
  <w:style w:type="character" w:customStyle="1" w:styleId="FootnoteTextChar">
    <w:name w:val="Footnote Text Char"/>
    <w:basedOn w:val="DefaultParagraphFont"/>
    <w:link w:val="FootnoteText"/>
    <w:semiHidden/>
    <w:rsid w:val="00BF4EB4"/>
  </w:style>
  <w:style w:type="character" w:styleId="FootnoteReference">
    <w:name w:val="footnote reference"/>
    <w:basedOn w:val="DefaultParagraphFont"/>
    <w:semiHidden/>
    <w:unhideWhenUsed/>
    <w:rsid w:val="00BF4EB4"/>
    <w:rPr>
      <w:vertAlign w:val="superscript"/>
    </w:rPr>
  </w:style>
  <w:style w:type="character" w:styleId="UnresolvedMention">
    <w:name w:val="Unresolved Mention"/>
    <w:basedOn w:val="DefaultParagraphFont"/>
    <w:uiPriority w:val="99"/>
    <w:semiHidden/>
    <w:unhideWhenUsed/>
    <w:rPr>
      <w:color w:val="605E5C"/>
      <w:shd w:val="clear" w:color="auto" w:fill="E1DFDD"/>
    </w:rPr>
  </w:style>
  <w:style w:type="paragraph" w:styleId="Bibliography">
    <w:name w:val="Bibliography"/>
    <w:basedOn w:val="Normal"/>
    <w:next w:val="Normal"/>
    <w:uiPriority w:val="37"/>
    <w:semiHidden/>
    <w:unhideWhenUsed/>
    <w:rsid w:val="00551B9E"/>
  </w:style>
  <w:style w:type="paragraph" w:styleId="BlockText">
    <w:name w:val="Block Text"/>
    <w:basedOn w:val="Normal"/>
    <w:semiHidden/>
    <w:unhideWhenUsed/>
    <w:rsid w:val="00551B9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551B9E"/>
    <w:pPr>
      <w:spacing w:after="120"/>
    </w:pPr>
  </w:style>
  <w:style w:type="character" w:customStyle="1" w:styleId="BodyTextChar">
    <w:name w:val="Body Text Char"/>
    <w:basedOn w:val="DefaultParagraphFont"/>
    <w:link w:val="BodyText"/>
    <w:semiHidden/>
    <w:rsid w:val="00551B9E"/>
    <w:rPr>
      <w:sz w:val="22"/>
      <w:szCs w:val="22"/>
    </w:rPr>
  </w:style>
  <w:style w:type="paragraph" w:styleId="BodyText2">
    <w:name w:val="Body Text 2"/>
    <w:basedOn w:val="Normal"/>
    <w:link w:val="BodyText2Char"/>
    <w:semiHidden/>
    <w:unhideWhenUsed/>
    <w:locked/>
    <w:rsid w:val="00551B9E"/>
    <w:pPr>
      <w:spacing w:after="120" w:line="480" w:lineRule="auto"/>
    </w:pPr>
  </w:style>
  <w:style w:type="character" w:customStyle="1" w:styleId="BodyText2Char">
    <w:name w:val="Body Text 2 Char"/>
    <w:basedOn w:val="DefaultParagraphFont"/>
    <w:link w:val="BodyText2"/>
    <w:semiHidden/>
    <w:rsid w:val="00551B9E"/>
    <w:rPr>
      <w:sz w:val="22"/>
      <w:szCs w:val="22"/>
    </w:rPr>
  </w:style>
  <w:style w:type="paragraph" w:styleId="BodyText3">
    <w:name w:val="Body Text 3"/>
    <w:basedOn w:val="Normal"/>
    <w:link w:val="BodyText3Char"/>
    <w:semiHidden/>
    <w:unhideWhenUsed/>
    <w:rsid w:val="00551B9E"/>
    <w:pPr>
      <w:spacing w:after="120"/>
    </w:pPr>
    <w:rPr>
      <w:sz w:val="16"/>
      <w:szCs w:val="16"/>
    </w:rPr>
  </w:style>
  <w:style w:type="character" w:customStyle="1" w:styleId="BodyText3Char">
    <w:name w:val="Body Text 3 Char"/>
    <w:basedOn w:val="DefaultParagraphFont"/>
    <w:link w:val="BodyText3"/>
    <w:semiHidden/>
    <w:rsid w:val="00551B9E"/>
    <w:rPr>
      <w:sz w:val="16"/>
      <w:szCs w:val="16"/>
    </w:rPr>
  </w:style>
  <w:style w:type="paragraph" w:styleId="BodyTextFirstIndent">
    <w:name w:val="Body Text First Indent"/>
    <w:basedOn w:val="BodyText"/>
    <w:link w:val="BodyTextFirstIndentChar"/>
    <w:semiHidden/>
    <w:unhideWhenUsed/>
    <w:rsid w:val="00551B9E"/>
    <w:pPr>
      <w:spacing w:after="200"/>
      <w:ind w:firstLine="360"/>
    </w:pPr>
  </w:style>
  <w:style w:type="character" w:customStyle="1" w:styleId="BodyTextFirstIndentChar">
    <w:name w:val="Body Text First Indent Char"/>
    <w:basedOn w:val="BodyTextChar"/>
    <w:link w:val="BodyTextFirstIndent"/>
    <w:semiHidden/>
    <w:rsid w:val="00551B9E"/>
    <w:rPr>
      <w:sz w:val="22"/>
      <w:szCs w:val="22"/>
    </w:rPr>
  </w:style>
  <w:style w:type="paragraph" w:styleId="BodyTextIndent">
    <w:name w:val="Body Text Indent"/>
    <w:basedOn w:val="Normal"/>
    <w:link w:val="BodyTextIndentChar"/>
    <w:semiHidden/>
    <w:unhideWhenUsed/>
    <w:locked/>
    <w:rsid w:val="00551B9E"/>
    <w:pPr>
      <w:spacing w:after="120"/>
      <w:ind w:left="360"/>
    </w:pPr>
  </w:style>
  <w:style w:type="character" w:customStyle="1" w:styleId="BodyTextIndentChar">
    <w:name w:val="Body Text Indent Char"/>
    <w:basedOn w:val="DefaultParagraphFont"/>
    <w:link w:val="BodyTextIndent"/>
    <w:semiHidden/>
    <w:rsid w:val="00551B9E"/>
    <w:rPr>
      <w:sz w:val="22"/>
      <w:szCs w:val="22"/>
    </w:rPr>
  </w:style>
  <w:style w:type="paragraph" w:styleId="BodyTextFirstIndent2">
    <w:name w:val="Body Text First Indent 2"/>
    <w:basedOn w:val="BodyTextIndent"/>
    <w:link w:val="BodyTextFirstIndent2Char"/>
    <w:semiHidden/>
    <w:unhideWhenUsed/>
    <w:rsid w:val="00551B9E"/>
    <w:pPr>
      <w:spacing w:after="200"/>
      <w:ind w:firstLine="360"/>
    </w:pPr>
  </w:style>
  <w:style w:type="character" w:customStyle="1" w:styleId="BodyTextFirstIndent2Char">
    <w:name w:val="Body Text First Indent 2 Char"/>
    <w:basedOn w:val="BodyTextIndentChar"/>
    <w:link w:val="BodyTextFirstIndent2"/>
    <w:semiHidden/>
    <w:rsid w:val="00551B9E"/>
    <w:rPr>
      <w:sz w:val="22"/>
      <w:szCs w:val="22"/>
    </w:rPr>
  </w:style>
  <w:style w:type="paragraph" w:styleId="BodyTextIndent2">
    <w:name w:val="Body Text Indent 2"/>
    <w:basedOn w:val="Normal"/>
    <w:link w:val="BodyTextIndent2Char"/>
    <w:semiHidden/>
    <w:unhideWhenUsed/>
    <w:locked/>
    <w:rsid w:val="00551B9E"/>
    <w:pPr>
      <w:spacing w:after="120" w:line="480" w:lineRule="auto"/>
      <w:ind w:left="360"/>
    </w:pPr>
  </w:style>
  <w:style w:type="character" w:customStyle="1" w:styleId="BodyTextIndent2Char">
    <w:name w:val="Body Text Indent 2 Char"/>
    <w:basedOn w:val="DefaultParagraphFont"/>
    <w:link w:val="BodyTextIndent2"/>
    <w:semiHidden/>
    <w:rsid w:val="00551B9E"/>
    <w:rPr>
      <w:sz w:val="22"/>
      <w:szCs w:val="22"/>
    </w:rPr>
  </w:style>
  <w:style w:type="paragraph" w:styleId="BodyTextIndent3">
    <w:name w:val="Body Text Indent 3"/>
    <w:basedOn w:val="Normal"/>
    <w:link w:val="BodyTextIndent3Char"/>
    <w:semiHidden/>
    <w:unhideWhenUsed/>
    <w:rsid w:val="00551B9E"/>
    <w:pPr>
      <w:spacing w:after="120"/>
      <w:ind w:left="360"/>
    </w:pPr>
    <w:rPr>
      <w:sz w:val="16"/>
      <w:szCs w:val="16"/>
    </w:rPr>
  </w:style>
  <w:style w:type="character" w:customStyle="1" w:styleId="BodyTextIndent3Char">
    <w:name w:val="Body Text Indent 3 Char"/>
    <w:basedOn w:val="DefaultParagraphFont"/>
    <w:link w:val="BodyTextIndent3"/>
    <w:semiHidden/>
    <w:rsid w:val="00551B9E"/>
    <w:rPr>
      <w:sz w:val="16"/>
      <w:szCs w:val="16"/>
    </w:rPr>
  </w:style>
  <w:style w:type="paragraph" w:styleId="Caption">
    <w:name w:val="caption"/>
    <w:basedOn w:val="Normal"/>
    <w:next w:val="Normal"/>
    <w:semiHidden/>
    <w:unhideWhenUsed/>
    <w:qFormat/>
    <w:locked/>
    <w:rsid w:val="00551B9E"/>
    <w:pPr>
      <w:spacing w:line="240" w:lineRule="auto"/>
    </w:pPr>
    <w:rPr>
      <w:i/>
      <w:iCs/>
      <w:color w:val="44546A" w:themeColor="text2"/>
      <w:sz w:val="18"/>
      <w:szCs w:val="18"/>
    </w:rPr>
  </w:style>
  <w:style w:type="paragraph" w:styleId="Closing">
    <w:name w:val="Closing"/>
    <w:basedOn w:val="Normal"/>
    <w:link w:val="ClosingChar"/>
    <w:semiHidden/>
    <w:unhideWhenUsed/>
    <w:rsid w:val="00551B9E"/>
    <w:pPr>
      <w:spacing w:after="0" w:line="240" w:lineRule="auto"/>
      <w:ind w:left="4320"/>
    </w:pPr>
  </w:style>
  <w:style w:type="character" w:customStyle="1" w:styleId="ClosingChar">
    <w:name w:val="Closing Char"/>
    <w:basedOn w:val="DefaultParagraphFont"/>
    <w:link w:val="Closing"/>
    <w:semiHidden/>
    <w:rsid w:val="00551B9E"/>
    <w:rPr>
      <w:sz w:val="22"/>
      <w:szCs w:val="22"/>
    </w:rPr>
  </w:style>
  <w:style w:type="paragraph" w:styleId="Date">
    <w:name w:val="Date"/>
    <w:basedOn w:val="Normal"/>
    <w:next w:val="Normal"/>
    <w:link w:val="DateChar"/>
    <w:semiHidden/>
    <w:unhideWhenUsed/>
    <w:rsid w:val="00551B9E"/>
  </w:style>
  <w:style w:type="character" w:customStyle="1" w:styleId="DateChar">
    <w:name w:val="Date Char"/>
    <w:basedOn w:val="DefaultParagraphFont"/>
    <w:link w:val="Date"/>
    <w:semiHidden/>
    <w:rsid w:val="00551B9E"/>
    <w:rPr>
      <w:sz w:val="22"/>
      <w:szCs w:val="22"/>
    </w:rPr>
  </w:style>
  <w:style w:type="paragraph" w:styleId="DocumentMap">
    <w:name w:val="Document Map"/>
    <w:basedOn w:val="Normal"/>
    <w:link w:val="DocumentMapChar"/>
    <w:semiHidden/>
    <w:unhideWhenUsed/>
    <w:rsid w:val="00551B9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551B9E"/>
    <w:rPr>
      <w:rFonts w:ascii="Segoe UI" w:hAnsi="Segoe UI" w:cs="Segoe UI"/>
      <w:sz w:val="16"/>
      <w:szCs w:val="16"/>
    </w:rPr>
  </w:style>
  <w:style w:type="paragraph" w:styleId="E-mailSignature">
    <w:name w:val="E-mail Signature"/>
    <w:basedOn w:val="Normal"/>
    <w:link w:val="E-mailSignatureChar"/>
    <w:semiHidden/>
    <w:unhideWhenUsed/>
    <w:rsid w:val="00551B9E"/>
    <w:pPr>
      <w:spacing w:after="0" w:line="240" w:lineRule="auto"/>
    </w:pPr>
  </w:style>
  <w:style w:type="character" w:customStyle="1" w:styleId="E-mailSignatureChar">
    <w:name w:val="E-mail Signature Char"/>
    <w:basedOn w:val="DefaultParagraphFont"/>
    <w:link w:val="E-mailSignature"/>
    <w:semiHidden/>
    <w:rsid w:val="00551B9E"/>
    <w:rPr>
      <w:sz w:val="22"/>
      <w:szCs w:val="22"/>
    </w:rPr>
  </w:style>
  <w:style w:type="paragraph" w:styleId="EndnoteText">
    <w:name w:val="endnote text"/>
    <w:basedOn w:val="Normal"/>
    <w:link w:val="EndnoteTextChar"/>
    <w:semiHidden/>
    <w:unhideWhenUsed/>
    <w:rsid w:val="00551B9E"/>
    <w:pPr>
      <w:spacing w:after="0" w:line="240" w:lineRule="auto"/>
    </w:pPr>
    <w:rPr>
      <w:sz w:val="20"/>
      <w:szCs w:val="20"/>
    </w:rPr>
  </w:style>
  <w:style w:type="character" w:customStyle="1" w:styleId="EndnoteTextChar">
    <w:name w:val="Endnote Text Char"/>
    <w:basedOn w:val="DefaultParagraphFont"/>
    <w:link w:val="EndnoteText"/>
    <w:semiHidden/>
    <w:rsid w:val="00551B9E"/>
  </w:style>
  <w:style w:type="paragraph" w:styleId="EnvelopeAddress">
    <w:name w:val="envelope address"/>
    <w:basedOn w:val="Normal"/>
    <w:semiHidden/>
    <w:unhideWhenUsed/>
    <w:rsid w:val="00551B9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51B9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551B9E"/>
    <w:pPr>
      <w:spacing w:after="0" w:line="240" w:lineRule="auto"/>
    </w:pPr>
    <w:rPr>
      <w:i/>
      <w:iCs/>
    </w:rPr>
  </w:style>
  <w:style w:type="character" w:customStyle="1" w:styleId="HTMLAddressChar">
    <w:name w:val="HTML Address Char"/>
    <w:basedOn w:val="DefaultParagraphFont"/>
    <w:link w:val="HTMLAddress"/>
    <w:semiHidden/>
    <w:rsid w:val="00551B9E"/>
    <w:rPr>
      <w:i/>
      <w:iCs/>
      <w:sz w:val="22"/>
      <w:szCs w:val="22"/>
    </w:rPr>
  </w:style>
  <w:style w:type="paragraph" w:styleId="HTMLPreformatted">
    <w:name w:val="HTML Preformatted"/>
    <w:basedOn w:val="Normal"/>
    <w:link w:val="HTMLPreformattedChar"/>
    <w:semiHidden/>
    <w:unhideWhenUsed/>
    <w:rsid w:val="00551B9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551B9E"/>
    <w:rPr>
      <w:rFonts w:ascii="Consolas" w:hAnsi="Consolas"/>
    </w:rPr>
  </w:style>
  <w:style w:type="paragraph" w:styleId="Index1">
    <w:name w:val="index 1"/>
    <w:basedOn w:val="Normal"/>
    <w:next w:val="Normal"/>
    <w:autoRedefine/>
    <w:semiHidden/>
    <w:unhideWhenUsed/>
    <w:rsid w:val="00551B9E"/>
    <w:pPr>
      <w:spacing w:after="0" w:line="240" w:lineRule="auto"/>
      <w:ind w:left="220" w:hanging="220"/>
    </w:pPr>
  </w:style>
  <w:style w:type="paragraph" w:styleId="Index2">
    <w:name w:val="index 2"/>
    <w:basedOn w:val="Normal"/>
    <w:next w:val="Normal"/>
    <w:autoRedefine/>
    <w:semiHidden/>
    <w:unhideWhenUsed/>
    <w:rsid w:val="00551B9E"/>
    <w:pPr>
      <w:spacing w:after="0" w:line="240" w:lineRule="auto"/>
      <w:ind w:left="440" w:hanging="220"/>
    </w:pPr>
  </w:style>
  <w:style w:type="paragraph" w:styleId="Index3">
    <w:name w:val="index 3"/>
    <w:basedOn w:val="Normal"/>
    <w:next w:val="Normal"/>
    <w:autoRedefine/>
    <w:semiHidden/>
    <w:unhideWhenUsed/>
    <w:rsid w:val="00551B9E"/>
    <w:pPr>
      <w:spacing w:after="0" w:line="240" w:lineRule="auto"/>
      <w:ind w:left="660" w:hanging="220"/>
    </w:pPr>
  </w:style>
  <w:style w:type="paragraph" w:styleId="Index4">
    <w:name w:val="index 4"/>
    <w:basedOn w:val="Normal"/>
    <w:next w:val="Normal"/>
    <w:autoRedefine/>
    <w:semiHidden/>
    <w:unhideWhenUsed/>
    <w:rsid w:val="00551B9E"/>
    <w:pPr>
      <w:spacing w:after="0" w:line="240" w:lineRule="auto"/>
      <w:ind w:left="880" w:hanging="220"/>
    </w:pPr>
  </w:style>
  <w:style w:type="paragraph" w:styleId="Index5">
    <w:name w:val="index 5"/>
    <w:basedOn w:val="Normal"/>
    <w:next w:val="Normal"/>
    <w:autoRedefine/>
    <w:semiHidden/>
    <w:unhideWhenUsed/>
    <w:rsid w:val="00551B9E"/>
    <w:pPr>
      <w:spacing w:after="0" w:line="240" w:lineRule="auto"/>
      <w:ind w:left="1100" w:hanging="220"/>
    </w:pPr>
  </w:style>
  <w:style w:type="paragraph" w:styleId="Index6">
    <w:name w:val="index 6"/>
    <w:basedOn w:val="Normal"/>
    <w:next w:val="Normal"/>
    <w:autoRedefine/>
    <w:semiHidden/>
    <w:unhideWhenUsed/>
    <w:rsid w:val="00551B9E"/>
    <w:pPr>
      <w:spacing w:after="0" w:line="240" w:lineRule="auto"/>
      <w:ind w:left="1320" w:hanging="220"/>
    </w:pPr>
  </w:style>
  <w:style w:type="paragraph" w:styleId="Index7">
    <w:name w:val="index 7"/>
    <w:basedOn w:val="Normal"/>
    <w:next w:val="Normal"/>
    <w:autoRedefine/>
    <w:semiHidden/>
    <w:unhideWhenUsed/>
    <w:rsid w:val="00551B9E"/>
    <w:pPr>
      <w:spacing w:after="0" w:line="240" w:lineRule="auto"/>
      <w:ind w:left="1540" w:hanging="220"/>
    </w:pPr>
  </w:style>
  <w:style w:type="paragraph" w:styleId="Index8">
    <w:name w:val="index 8"/>
    <w:basedOn w:val="Normal"/>
    <w:next w:val="Normal"/>
    <w:autoRedefine/>
    <w:semiHidden/>
    <w:unhideWhenUsed/>
    <w:rsid w:val="00551B9E"/>
    <w:pPr>
      <w:spacing w:after="0" w:line="240" w:lineRule="auto"/>
      <w:ind w:left="1760" w:hanging="220"/>
    </w:pPr>
  </w:style>
  <w:style w:type="paragraph" w:styleId="Index9">
    <w:name w:val="index 9"/>
    <w:basedOn w:val="Normal"/>
    <w:next w:val="Normal"/>
    <w:autoRedefine/>
    <w:semiHidden/>
    <w:unhideWhenUsed/>
    <w:rsid w:val="00551B9E"/>
    <w:pPr>
      <w:spacing w:after="0" w:line="240" w:lineRule="auto"/>
      <w:ind w:left="1980" w:hanging="220"/>
    </w:pPr>
  </w:style>
  <w:style w:type="paragraph" w:styleId="IndexHeading">
    <w:name w:val="index heading"/>
    <w:basedOn w:val="Normal"/>
    <w:next w:val="Index1"/>
    <w:semiHidden/>
    <w:unhideWhenUsed/>
    <w:rsid w:val="00551B9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51B9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51B9E"/>
    <w:rPr>
      <w:i/>
      <w:iCs/>
      <w:color w:val="5B9BD5" w:themeColor="accent1"/>
      <w:sz w:val="22"/>
      <w:szCs w:val="22"/>
    </w:rPr>
  </w:style>
  <w:style w:type="paragraph" w:styleId="List">
    <w:name w:val="List"/>
    <w:basedOn w:val="Normal"/>
    <w:semiHidden/>
    <w:unhideWhenUsed/>
    <w:rsid w:val="00551B9E"/>
    <w:pPr>
      <w:ind w:left="360" w:hanging="360"/>
      <w:contextualSpacing/>
    </w:pPr>
  </w:style>
  <w:style w:type="paragraph" w:styleId="List2">
    <w:name w:val="List 2"/>
    <w:basedOn w:val="Normal"/>
    <w:semiHidden/>
    <w:unhideWhenUsed/>
    <w:rsid w:val="00551B9E"/>
    <w:pPr>
      <w:ind w:left="720" w:hanging="360"/>
      <w:contextualSpacing/>
    </w:pPr>
  </w:style>
  <w:style w:type="paragraph" w:styleId="List3">
    <w:name w:val="List 3"/>
    <w:basedOn w:val="Normal"/>
    <w:semiHidden/>
    <w:unhideWhenUsed/>
    <w:rsid w:val="00551B9E"/>
    <w:pPr>
      <w:ind w:left="1080" w:hanging="360"/>
      <w:contextualSpacing/>
    </w:pPr>
  </w:style>
  <w:style w:type="paragraph" w:styleId="List4">
    <w:name w:val="List 4"/>
    <w:basedOn w:val="Normal"/>
    <w:semiHidden/>
    <w:unhideWhenUsed/>
    <w:rsid w:val="00551B9E"/>
    <w:pPr>
      <w:ind w:left="1440" w:hanging="360"/>
      <w:contextualSpacing/>
    </w:pPr>
  </w:style>
  <w:style w:type="paragraph" w:styleId="List5">
    <w:name w:val="List 5"/>
    <w:basedOn w:val="Normal"/>
    <w:semiHidden/>
    <w:unhideWhenUsed/>
    <w:rsid w:val="00551B9E"/>
    <w:pPr>
      <w:ind w:left="1800" w:hanging="360"/>
      <w:contextualSpacing/>
    </w:pPr>
  </w:style>
  <w:style w:type="paragraph" w:styleId="ListBullet5">
    <w:name w:val="List Bullet 5"/>
    <w:basedOn w:val="Normal"/>
    <w:semiHidden/>
    <w:unhideWhenUsed/>
    <w:rsid w:val="00551B9E"/>
    <w:pPr>
      <w:numPr>
        <w:numId w:val="33"/>
      </w:numPr>
      <w:contextualSpacing/>
    </w:pPr>
  </w:style>
  <w:style w:type="paragraph" w:styleId="ListContinue">
    <w:name w:val="List Continue"/>
    <w:basedOn w:val="Normal"/>
    <w:semiHidden/>
    <w:unhideWhenUsed/>
    <w:rsid w:val="00551B9E"/>
    <w:pPr>
      <w:spacing w:after="120"/>
      <w:ind w:left="360"/>
      <w:contextualSpacing/>
    </w:pPr>
  </w:style>
  <w:style w:type="paragraph" w:styleId="ListContinue2">
    <w:name w:val="List Continue 2"/>
    <w:basedOn w:val="Normal"/>
    <w:semiHidden/>
    <w:unhideWhenUsed/>
    <w:rsid w:val="00551B9E"/>
    <w:pPr>
      <w:spacing w:after="120"/>
      <w:ind w:left="720"/>
      <w:contextualSpacing/>
    </w:pPr>
  </w:style>
  <w:style w:type="paragraph" w:styleId="ListContinue3">
    <w:name w:val="List Continue 3"/>
    <w:basedOn w:val="Normal"/>
    <w:rsid w:val="00551B9E"/>
    <w:pPr>
      <w:spacing w:after="120"/>
      <w:ind w:left="1080"/>
      <w:contextualSpacing/>
    </w:pPr>
  </w:style>
  <w:style w:type="paragraph" w:styleId="ListContinue4">
    <w:name w:val="List Continue 4"/>
    <w:basedOn w:val="Normal"/>
    <w:rsid w:val="00551B9E"/>
    <w:pPr>
      <w:spacing w:after="120"/>
      <w:ind w:left="1440"/>
      <w:contextualSpacing/>
    </w:pPr>
  </w:style>
  <w:style w:type="paragraph" w:styleId="ListContinue5">
    <w:name w:val="List Continue 5"/>
    <w:basedOn w:val="Normal"/>
    <w:rsid w:val="00551B9E"/>
    <w:pPr>
      <w:spacing w:after="120"/>
      <w:ind w:left="1800"/>
      <w:contextualSpacing/>
    </w:pPr>
  </w:style>
  <w:style w:type="paragraph" w:styleId="ListNumber3">
    <w:name w:val="List Number 3"/>
    <w:basedOn w:val="Normal"/>
    <w:semiHidden/>
    <w:unhideWhenUsed/>
    <w:rsid w:val="00551B9E"/>
    <w:pPr>
      <w:numPr>
        <w:numId w:val="34"/>
      </w:numPr>
      <w:contextualSpacing/>
    </w:pPr>
  </w:style>
  <w:style w:type="paragraph" w:styleId="ListNumber4">
    <w:name w:val="List Number 4"/>
    <w:basedOn w:val="Normal"/>
    <w:semiHidden/>
    <w:unhideWhenUsed/>
    <w:rsid w:val="00551B9E"/>
    <w:pPr>
      <w:numPr>
        <w:numId w:val="35"/>
      </w:numPr>
      <w:contextualSpacing/>
    </w:pPr>
  </w:style>
  <w:style w:type="paragraph" w:styleId="ListNumber5">
    <w:name w:val="List Number 5"/>
    <w:basedOn w:val="Normal"/>
    <w:semiHidden/>
    <w:unhideWhenUsed/>
    <w:rsid w:val="00551B9E"/>
    <w:pPr>
      <w:numPr>
        <w:numId w:val="36"/>
      </w:numPr>
      <w:contextualSpacing/>
    </w:pPr>
  </w:style>
  <w:style w:type="paragraph" w:styleId="MacroText">
    <w:name w:val="macro"/>
    <w:link w:val="MacroTextChar"/>
    <w:rsid w:val="00551B9E"/>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551B9E"/>
    <w:rPr>
      <w:rFonts w:ascii="Consolas" w:hAnsi="Consolas"/>
    </w:rPr>
  </w:style>
  <w:style w:type="paragraph" w:styleId="MessageHeader">
    <w:name w:val="Message Header"/>
    <w:basedOn w:val="Normal"/>
    <w:link w:val="MessageHeaderChar"/>
    <w:rsid w:val="00551B9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551B9E"/>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551B9E"/>
    <w:pPr>
      <w:ind w:left="720"/>
    </w:pPr>
  </w:style>
  <w:style w:type="paragraph" w:styleId="NoteHeading">
    <w:name w:val="Note Heading"/>
    <w:basedOn w:val="Normal"/>
    <w:next w:val="Normal"/>
    <w:link w:val="NoteHeadingChar"/>
    <w:semiHidden/>
    <w:unhideWhenUsed/>
    <w:rsid w:val="00551B9E"/>
    <w:pPr>
      <w:spacing w:after="0" w:line="240" w:lineRule="auto"/>
    </w:pPr>
  </w:style>
  <w:style w:type="character" w:customStyle="1" w:styleId="NoteHeadingChar">
    <w:name w:val="Note Heading Char"/>
    <w:basedOn w:val="DefaultParagraphFont"/>
    <w:link w:val="NoteHeading"/>
    <w:semiHidden/>
    <w:rsid w:val="00551B9E"/>
    <w:rPr>
      <w:sz w:val="22"/>
      <w:szCs w:val="22"/>
    </w:rPr>
  </w:style>
  <w:style w:type="paragraph" w:styleId="PlainText">
    <w:name w:val="Plain Text"/>
    <w:basedOn w:val="Normal"/>
    <w:link w:val="PlainTextChar"/>
    <w:semiHidden/>
    <w:unhideWhenUsed/>
    <w:rsid w:val="00551B9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551B9E"/>
    <w:rPr>
      <w:rFonts w:ascii="Consolas" w:hAnsi="Consolas"/>
      <w:sz w:val="21"/>
      <w:szCs w:val="21"/>
    </w:rPr>
  </w:style>
  <w:style w:type="paragraph" w:styleId="Quote">
    <w:name w:val="Quote"/>
    <w:basedOn w:val="Normal"/>
    <w:next w:val="Normal"/>
    <w:link w:val="QuoteChar"/>
    <w:uiPriority w:val="29"/>
    <w:qFormat/>
    <w:rsid w:val="00551B9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51B9E"/>
    <w:rPr>
      <w:i/>
      <w:iCs/>
      <w:color w:val="404040" w:themeColor="text1" w:themeTint="BF"/>
      <w:sz w:val="22"/>
      <w:szCs w:val="22"/>
    </w:rPr>
  </w:style>
  <w:style w:type="paragraph" w:styleId="Salutation">
    <w:name w:val="Salutation"/>
    <w:basedOn w:val="Normal"/>
    <w:next w:val="Normal"/>
    <w:link w:val="SalutationChar"/>
    <w:semiHidden/>
    <w:unhideWhenUsed/>
    <w:rsid w:val="00551B9E"/>
  </w:style>
  <w:style w:type="character" w:customStyle="1" w:styleId="SalutationChar">
    <w:name w:val="Salutation Char"/>
    <w:basedOn w:val="DefaultParagraphFont"/>
    <w:link w:val="Salutation"/>
    <w:semiHidden/>
    <w:rsid w:val="00551B9E"/>
    <w:rPr>
      <w:sz w:val="22"/>
      <w:szCs w:val="22"/>
    </w:rPr>
  </w:style>
  <w:style w:type="paragraph" w:styleId="Signature">
    <w:name w:val="Signature"/>
    <w:basedOn w:val="Normal"/>
    <w:link w:val="SignatureChar"/>
    <w:semiHidden/>
    <w:unhideWhenUsed/>
    <w:rsid w:val="00551B9E"/>
    <w:pPr>
      <w:spacing w:after="0" w:line="240" w:lineRule="auto"/>
      <w:ind w:left="4320"/>
    </w:pPr>
  </w:style>
  <w:style w:type="character" w:customStyle="1" w:styleId="SignatureChar">
    <w:name w:val="Signature Char"/>
    <w:basedOn w:val="DefaultParagraphFont"/>
    <w:link w:val="Signature"/>
    <w:semiHidden/>
    <w:rsid w:val="00551B9E"/>
    <w:rPr>
      <w:sz w:val="22"/>
      <w:szCs w:val="22"/>
    </w:rPr>
  </w:style>
  <w:style w:type="paragraph" w:styleId="Subtitle">
    <w:name w:val="Subtitle"/>
    <w:basedOn w:val="Normal"/>
    <w:next w:val="Normal"/>
    <w:link w:val="SubtitleChar"/>
    <w:qFormat/>
    <w:locked/>
    <w:rsid w:val="00551B9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551B9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551B9E"/>
    <w:pPr>
      <w:spacing w:after="0"/>
      <w:ind w:left="220" w:hanging="220"/>
    </w:pPr>
  </w:style>
  <w:style w:type="paragraph" w:styleId="TableofFigures">
    <w:name w:val="table of figures"/>
    <w:basedOn w:val="Normal"/>
    <w:next w:val="Normal"/>
    <w:semiHidden/>
    <w:unhideWhenUsed/>
    <w:rsid w:val="00551B9E"/>
    <w:pPr>
      <w:spacing w:after="0"/>
    </w:pPr>
  </w:style>
  <w:style w:type="paragraph" w:styleId="TOAHeading">
    <w:name w:val="toa heading"/>
    <w:basedOn w:val="Normal"/>
    <w:next w:val="Normal"/>
    <w:semiHidden/>
    <w:unhideWhenUsed/>
    <w:rsid w:val="00551B9E"/>
    <w:pPr>
      <w:spacing w:before="120"/>
    </w:pPr>
    <w:rPr>
      <w:rFonts w:asciiTheme="majorHAnsi" w:eastAsiaTheme="majorEastAsia" w:hAnsiTheme="majorHAnsi" w:cstheme="majorBidi"/>
      <w:b/>
      <w:bCs/>
      <w:sz w:val="24"/>
      <w:szCs w:val="24"/>
    </w:rPr>
  </w:style>
  <w:style w:type="paragraph" w:customStyle="1" w:styleId="D-SNPFirstLevelBullet">
    <w:name w:val="D-SNP First Level Bullet"/>
    <w:basedOn w:val="ListParagraph"/>
    <w:qFormat/>
    <w:rsid w:val="0029385D"/>
    <w:pPr>
      <w:numPr>
        <w:numId w:val="5"/>
      </w:numPr>
    </w:pPr>
  </w:style>
  <w:style w:type="paragraph" w:customStyle="1" w:styleId="D-SNPSecondLevelBullet">
    <w:name w:val="D-SNP Second Level Bullet"/>
    <w:basedOn w:val="ListParagraph"/>
    <w:qFormat/>
    <w:rsid w:val="00B551C0"/>
    <w:pPr>
      <w:numPr>
        <w:numId w:val="7"/>
      </w:numPr>
    </w:pPr>
  </w:style>
  <w:style w:type="paragraph" w:customStyle="1" w:styleId="D-SNPThirdLevelBullet">
    <w:name w:val="D-SNP Third Level Bullet"/>
    <w:basedOn w:val="ListParagraph"/>
    <w:qFormat/>
    <w:rsid w:val="00C7277E"/>
    <w:pPr>
      <w:numPr>
        <w:numId w:val="8"/>
      </w:numPr>
    </w:pPr>
  </w:style>
  <w:style w:type="character" w:customStyle="1" w:styleId="DeltaViewDeletion">
    <w:name w:val="DeltaView Deletion"/>
    <w:uiPriority w:val="99"/>
    <w:rsid w:val="003179EF"/>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8660573">
      <w:bodyDiv w:val="1"/>
      <w:marLeft w:val="0"/>
      <w:marRight w:val="0"/>
      <w:marTop w:val="0"/>
      <w:marBottom w:val="0"/>
      <w:divBdr>
        <w:top w:val="none" w:sz="0" w:space="0" w:color="auto"/>
        <w:left w:val="none" w:sz="0" w:space="0" w:color="auto"/>
        <w:bottom w:val="none" w:sz="0" w:space="0" w:color="auto"/>
        <w:right w:val="none" w:sz="0" w:space="0" w:color="auto"/>
      </w:divBdr>
    </w:div>
    <w:div w:id="423691741">
      <w:bodyDiv w:val="1"/>
      <w:marLeft w:val="0"/>
      <w:marRight w:val="0"/>
      <w:marTop w:val="0"/>
      <w:marBottom w:val="0"/>
      <w:divBdr>
        <w:top w:val="none" w:sz="0" w:space="0" w:color="auto"/>
        <w:left w:val="none" w:sz="0" w:space="0" w:color="auto"/>
        <w:bottom w:val="none" w:sz="0" w:space="0" w:color="auto"/>
        <w:right w:val="none" w:sz="0" w:space="0" w:color="auto"/>
      </w:divBdr>
    </w:div>
    <w:div w:id="540173163">
      <w:bodyDiv w:val="1"/>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690767842">
      <w:bodyDiv w:val="1"/>
      <w:marLeft w:val="0"/>
      <w:marRight w:val="0"/>
      <w:marTop w:val="0"/>
      <w:marBottom w:val="0"/>
      <w:divBdr>
        <w:top w:val="none" w:sz="0" w:space="0" w:color="auto"/>
        <w:left w:val="none" w:sz="0" w:space="0" w:color="auto"/>
        <w:bottom w:val="none" w:sz="0" w:space="0" w:color="auto"/>
        <w:right w:val="none" w:sz="0" w:space="0" w:color="auto"/>
      </w:divBdr>
    </w:div>
    <w:div w:id="834540622">
      <w:bodyDiv w:val="1"/>
      <w:marLeft w:val="0"/>
      <w:marRight w:val="0"/>
      <w:marTop w:val="0"/>
      <w:marBottom w:val="0"/>
      <w:divBdr>
        <w:top w:val="none" w:sz="0" w:space="0" w:color="auto"/>
        <w:left w:val="none" w:sz="0" w:space="0" w:color="auto"/>
        <w:bottom w:val="none" w:sz="0" w:space="0" w:color="auto"/>
        <w:right w:val="none" w:sz="0" w:space="0" w:color="auto"/>
      </w:divBdr>
    </w:div>
    <w:div w:id="1062562911">
      <w:bodyDiv w:val="1"/>
      <w:marLeft w:val="0"/>
      <w:marRight w:val="0"/>
      <w:marTop w:val="0"/>
      <w:marBottom w:val="0"/>
      <w:divBdr>
        <w:top w:val="none" w:sz="0" w:space="0" w:color="auto"/>
        <w:left w:val="none" w:sz="0" w:space="0" w:color="auto"/>
        <w:bottom w:val="none" w:sz="0" w:space="0" w:color="auto"/>
        <w:right w:val="none" w:sz="0" w:space="0" w:color="auto"/>
      </w:divBdr>
    </w:div>
    <w:div w:id="1279412683">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406563805">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791901741">
      <w:bodyDiv w:val="1"/>
      <w:marLeft w:val="0"/>
      <w:marRight w:val="0"/>
      <w:marTop w:val="0"/>
      <w:marBottom w:val="0"/>
      <w:divBdr>
        <w:top w:val="none" w:sz="0" w:space="0" w:color="auto"/>
        <w:left w:val="none" w:sz="0" w:space="0" w:color="auto"/>
        <w:bottom w:val="none" w:sz="0" w:space="0" w:color="auto"/>
        <w:right w:val="none" w:sz="0" w:space="0" w:color="auto"/>
      </w:divBdr>
    </w:div>
    <w:div w:id="1824933593">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36086410">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 w:id="2023386679">
      <w:bodyDiv w:val="1"/>
      <w:marLeft w:val="0"/>
      <w:marRight w:val="0"/>
      <w:marTop w:val="0"/>
      <w:marBottom w:val="0"/>
      <w:divBdr>
        <w:top w:val="none" w:sz="0" w:space="0" w:color="auto"/>
        <w:left w:val="none" w:sz="0" w:space="0" w:color="auto"/>
        <w:bottom w:val="none" w:sz="0" w:space="0" w:color="auto"/>
        <w:right w:val="none" w:sz="0" w:space="0" w:color="auto"/>
      </w:divBdr>
    </w:div>
    <w:div w:id="20713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nior.linkage@state.mn.us" TargetMode="External"/><Relationship Id="rId18" Type="http://schemas.openxmlformats.org/officeDocument/2006/relationships/hyperlink" Target="https://mn.gov/dhs/people-we-serve/adults/health-care/health-care-programs/programs-and-services/medical-assistance.jsp" TargetMode="External"/><Relationship Id="rId26" Type="http://schemas.openxmlformats.org/officeDocument/2006/relationships/hyperlink" Target="http://disabilityhubmn.org" TargetMode="External"/><Relationship Id="rId3" Type="http://schemas.openxmlformats.org/officeDocument/2006/relationships/customXml" Target="../customXml/item3.xml"/><Relationship Id="rId21" Type="http://schemas.openxmlformats.org/officeDocument/2006/relationships/hyperlink" Target="https://www.medicare.gov/drug-coverage-part-d/costs-for-medicare-drug-coverage/costs-in-the-coverage-gap/5-ways-to-get-help-with-prescription-costs" TargetMode="Externa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mailto:DHS.info@state.mn.us" TargetMode="External"/><Relationship Id="rId25" Type="http://schemas.openxmlformats.org/officeDocument/2006/relationships/hyperlink" Target="https://www.rrb.go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yperlink" Target="http://www.mn.gov/ooltc"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hyperlink" Target="http://www.ssa.gov"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livantaqio.com" TargetMode="External"/><Relationship Id="rId23" Type="http://schemas.openxmlformats.org/officeDocument/2006/relationships/hyperlink" Target="http://www.Medicare.gov"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mba.ooltc@state.mn.us"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n.gov/senior-linkage-line" TargetMode="External"/><Relationship Id="rId22" Type="http://schemas.openxmlformats.org/officeDocument/2006/relationships/hyperlink" Target="http://www.medicare.gov"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y xmlns="1f5feccb-de02-470c-b1c1-909e8cdefe09">Handbook</Category>
    <TaxCatchAll xmlns="f9228af5-8f9f-473a-89d8-01b103a63ff7" xsi:nil="true"/>
    <lcf76f155ced4ddcb4097134ff3c332f xmlns="1f5feccb-de02-470c-b1c1-909e8cdefe0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9B9BD5704B16C4FBBA7F8EFF46C9DBF" ma:contentTypeVersion="11" ma:contentTypeDescription="Create a new document." ma:contentTypeScope="" ma:versionID="152df6b2d089c863e0299b3b083dc512">
  <xsd:schema xmlns:xsd="http://www.w3.org/2001/XMLSchema" xmlns:xs="http://www.w3.org/2001/XMLSchema" xmlns:p="http://schemas.microsoft.com/office/2006/metadata/properties" xmlns:ns2="1f5feccb-de02-470c-b1c1-909e8cdefe09" xmlns:ns3="f9228af5-8f9f-473a-89d8-01b103a63ff7" targetNamespace="http://schemas.microsoft.com/office/2006/metadata/properties" ma:root="true" ma:fieldsID="d0e1f51b9ee9d8f4d44d867079db2e62" ns2:_="" ns3:_="">
    <xsd:import namespace="1f5feccb-de02-470c-b1c1-909e8cdefe09"/>
    <xsd:import namespace="f9228af5-8f9f-473a-89d8-01b103a63ff7"/>
    <xsd:element name="properties">
      <xsd:complexType>
        <xsd:sequence>
          <xsd:element name="documentManagement">
            <xsd:complexType>
              <xsd:all>
                <xsd:element ref="ns2:Category"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feccb-de02-470c-b1c1-909e8cdefe0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pproved Final Models"/>
          <xsd:enumeration value="Agendas"/>
          <xsd:enumeration value="ANOC"/>
          <xsd:enumeration value="CMS Communication"/>
          <xsd:enumeration value="Directory"/>
          <xsd:enumeration value="Enrollment Form"/>
          <xsd:enumeration value="Handbook"/>
          <xsd:enumeration value="LIS Rider"/>
          <xsd:enumeration value="List of Covered Drugs"/>
          <xsd:enumeration value="Minutes"/>
          <xsd:enumeration value="Pre-enrollment Checklist"/>
          <xsd:enumeration value="Summary of Benefits"/>
          <xsd:enumeration value="Resources"/>
          <xsd:enumeration value="Timeline"/>
          <xsd:enumeration value="Other model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28af5-8f9f-473a-89d8-01b103a63f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661d04c-7dfb-453c-8de1-ef78392060fa}" ma:internalName="TaxCatchAll" ma:showField="CatchAllData" ma:web="f9228af5-8f9f-473a-89d8-01b103a6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D97DF5-2891-4715-AA52-D282549FE46C}">
  <ds:schemaRefs>
    <ds:schemaRef ds:uri="http://schemas.openxmlformats.org/officeDocument/2006/bibliography"/>
  </ds:schemaRefs>
</ds:datastoreItem>
</file>

<file path=customXml/itemProps2.xml><?xml version="1.0" encoding="utf-8"?>
<ds:datastoreItem xmlns:ds="http://schemas.openxmlformats.org/officeDocument/2006/customXml" ds:itemID="{814AA8D5-84F3-443A-A9CF-911D83D97EFF}">
  <ds:schemaRefs>
    <ds:schemaRef ds:uri="http://schemas.microsoft.com/sharepoint/v3/contenttype/forms"/>
  </ds:schemaRefs>
</ds:datastoreItem>
</file>

<file path=customXml/itemProps3.xml><?xml version="1.0" encoding="utf-8"?>
<ds:datastoreItem xmlns:ds="http://schemas.openxmlformats.org/officeDocument/2006/customXml" ds:itemID="{31846B53-2408-49EA-A31C-311F2DC63ACA}">
  <ds:schemaRefs>
    <ds:schemaRef ds:uri="http://schemas.microsoft.com/office/2006/metadata/properties"/>
    <ds:schemaRef ds:uri="http://schemas.microsoft.com/office/infopath/2007/PartnerControls"/>
    <ds:schemaRef ds:uri="1f5feccb-de02-470c-b1c1-909e8cdefe09"/>
    <ds:schemaRef ds:uri="f9228af5-8f9f-473a-89d8-01b103a63ff7"/>
  </ds:schemaRefs>
</ds:datastoreItem>
</file>

<file path=customXml/itemProps4.xml><?xml version="1.0" encoding="utf-8"?>
<ds:datastoreItem xmlns:ds="http://schemas.openxmlformats.org/officeDocument/2006/customXml" ds:itemID="{57854ED9-096E-4A38-AAD5-505ABEF6FC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feccb-de02-470c-b1c1-909e8cdefe09"/>
    <ds:schemaRef ds:uri="f9228af5-8f9f-473a-89d8-01b103a6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3718</Words>
  <Characters>21198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Contract Year 2025 Dual Eligible Special Needs Plans Model Member Handbook Chapter 2</vt:lpstr>
    </vt:vector>
  </TitlesOfParts>
  <Company/>
  <LinksUpToDate>false</LinksUpToDate>
  <CharactersWithSpaces>24867</CharactersWithSpaces>
  <SharedDoc>false</SharedDoc>
  <HLinks>
    <vt:vector size="180" baseType="variant">
      <vt:variant>
        <vt:i4>5505089</vt:i4>
      </vt:variant>
      <vt:variant>
        <vt:i4>141</vt:i4>
      </vt:variant>
      <vt:variant>
        <vt:i4>0</vt:i4>
      </vt:variant>
      <vt:variant>
        <vt:i4>5</vt:i4>
      </vt:variant>
      <vt:variant>
        <vt:lpwstr>https://www.rrb.gov/</vt:lpwstr>
      </vt:variant>
      <vt:variant>
        <vt:lpwstr/>
      </vt:variant>
      <vt:variant>
        <vt:i4>2621538</vt:i4>
      </vt:variant>
      <vt:variant>
        <vt:i4>138</vt:i4>
      </vt:variant>
      <vt:variant>
        <vt:i4>0</vt:i4>
      </vt:variant>
      <vt:variant>
        <vt:i4>5</vt:i4>
      </vt:variant>
      <vt:variant>
        <vt:lpwstr>http://www.ssa.gov/</vt:lpwstr>
      </vt:variant>
      <vt:variant>
        <vt:lpwstr/>
      </vt:variant>
      <vt:variant>
        <vt:i4>6094921</vt:i4>
      </vt:variant>
      <vt:variant>
        <vt:i4>135</vt:i4>
      </vt:variant>
      <vt:variant>
        <vt:i4>0</vt:i4>
      </vt:variant>
      <vt:variant>
        <vt:i4>5</vt:i4>
      </vt:variant>
      <vt:variant>
        <vt:lpwstr>http://www.medicare.gov/</vt:lpwstr>
      </vt:variant>
      <vt:variant>
        <vt:lpwstr/>
      </vt:variant>
      <vt:variant>
        <vt:i4>6094921</vt:i4>
      </vt:variant>
      <vt:variant>
        <vt:i4>132</vt:i4>
      </vt:variant>
      <vt:variant>
        <vt:i4>0</vt:i4>
      </vt:variant>
      <vt:variant>
        <vt:i4>5</vt:i4>
      </vt:variant>
      <vt:variant>
        <vt:lpwstr>http://www.medicare.gov/</vt:lpwstr>
      </vt:variant>
      <vt:variant>
        <vt:lpwstr/>
      </vt:variant>
      <vt:variant>
        <vt:i4>2490412</vt:i4>
      </vt:variant>
      <vt:variant>
        <vt:i4>129</vt:i4>
      </vt:variant>
      <vt:variant>
        <vt:i4>0</vt:i4>
      </vt:variant>
      <vt:variant>
        <vt:i4>5</vt:i4>
      </vt:variant>
      <vt:variant>
        <vt:lpwstr>https://www.medicare.gov/drug-coverage-part-d/costs-for-medicare-drug-coverage/costs-in-the-coverage-gap/5-ways-to-get-help-with-prescription-costs</vt:lpwstr>
      </vt:variant>
      <vt:variant>
        <vt:lpwstr/>
      </vt:variant>
      <vt:variant>
        <vt:i4>4784232</vt:i4>
      </vt:variant>
      <vt:variant>
        <vt:i4>126</vt:i4>
      </vt:variant>
      <vt:variant>
        <vt:i4>0</vt:i4>
      </vt:variant>
      <vt:variant>
        <vt:i4>5</vt:i4>
      </vt:variant>
      <vt:variant>
        <vt:lpwstr>mailto:mba.ooltc@state.mn.us</vt:lpwstr>
      </vt:variant>
      <vt:variant>
        <vt:lpwstr/>
      </vt:variant>
      <vt:variant>
        <vt:i4>3735593</vt:i4>
      </vt:variant>
      <vt:variant>
        <vt:i4>123</vt:i4>
      </vt:variant>
      <vt:variant>
        <vt:i4>0</vt:i4>
      </vt:variant>
      <vt:variant>
        <vt:i4>5</vt:i4>
      </vt:variant>
      <vt:variant>
        <vt:lpwstr>https://mn.gov/dhs/people-we-serve/adults/health-care/health-care-programs/programs-and-services/medical-assistance.jsp</vt:lpwstr>
      </vt:variant>
      <vt:variant>
        <vt:lpwstr/>
      </vt:variant>
      <vt:variant>
        <vt:i4>983097</vt:i4>
      </vt:variant>
      <vt:variant>
        <vt:i4>120</vt:i4>
      </vt:variant>
      <vt:variant>
        <vt:i4>0</vt:i4>
      </vt:variant>
      <vt:variant>
        <vt:i4>5</vt:i4>
      </vt:variant>
      <vt:variant>
        <vt:lpwstr>mailto:DHS.info@state.mn.us</vt:lpwstr>
      </vt:variant>
      <vt:variant>
        <vt:lpwstr/>
      </vt:variant>
      <vt:variant>
        <vt:i4>5308441</vt:i4>
      </vt:variant>
      <vt:variant>
        <vt:i4>117</vt:i4>
      </vt:variant>
      <vt:variant>
        <vt:i4>0</vt:i4>
      </vt:variant>
      <vt:variant>
        <vt:i4>5</vt:i4>
      </vt:variant>
      <vt:variant>
        <vt:lpwstr>https://www.medicare.gov/</vt:lpwstr>
      </vt:variant>
      <vt:variant>
        <vt:lpwstr/>
      </vt:variant>
      <vt:variant>
        <vt:i4>3735612</vt:i4>
      </vt:variant>
      <vt:variant>
        <vt:i4>114</vt:i4>
      </vt:variant>
      <vt:variant>
        <vt:i4>0</vt:i4>
      </vt:variant>
      <vt:variant>
        <vt:i4>5</vt:i4>
      </vt:variant>
      <vt:variant>
        <vt:lpwstr>http://www.livantaqio.com/</vt:lpwstr>
      </vt:variant>
      <vt:variant>
        <vt:lpwstr/>
      </vt:variant>
      <vt:variant>
        <vt:i4>3014662</vt:i4>
      </vt:variant>
      <vt:variant>
        <vt:i4>111</vt:i4>
      </vt:variant>
      <vt:variant>
        <vt:i4>0</vt:i4>
      </vt:variant>
      <vt:variant>
        <vt:i4>5</vt:i4>
      </vt:variant>
      <vt:variant>
        <vt:lpwstr>mailto:Senior.linkage@state.mn.us</vt:lpwstr>
      </vt:variant>
      <vt:variant>
        <vt:lpwstr/>
      </vt:variant>
      <vt:variant>
        <vt:i4>6619252</vt:i4>
      </vt:variant>
      <vt:variant>
        <vt:i4>108</vt:i4>
      </vt:variant>
      <vt:variant>
        <vt:i4>0</vt:i4>
      </vt:variant>
      <vt:variant>
        <vt:i4>5</vt:i4>
      </vt:variant>
      <vt:variant>
        <vt:lpwstr>http://www.medicare.gov/MedicareComplaintForm/home.aspx</vt:lpwstr>
      </vt:variant>
      <vt:variant>
        <vt:lpwstr/>
      </vt:variant>
      <vt:variant>
        <vt:i4>6619252</vt:i4>
      </vt:variant>
      <vt:variant>
        <vt:i4>105</vt:i4>
      </vt:variant>
      <vt:variant>
        <vt:i4>0</vt:i4>
      </vt:variant>
      <vt:variant>
        <vt:i4>5</vt:i4>
      </vt:variant>
      <vt:variant>
        <vt:lpwstr>http://www.medicare.gov/MedicareComplaintForm/home.aspx</vt:lpwstr>
      </vt:variant>
      <vt:variant>
        <vt:lpwstr/>
      </vt:variant>
      <vt:variant>
        <vt:i4>1507383</vt:i4>
      </vt:variant>
      <vt:variant>
        <vt:i4>98</vt:i4>
      </vt:variant>
      <vt:variant>
        <vt:i4>0</vt:i4>
      </vt:variant>
      <vt:variant>
        <vt:i4>5</vt:i4>
      </vt:variant>
      <vt:variant>
        <vt:lpwstr/>
      </vt:variant>
      <vt:variant>
        <vt:lpwstr>_Toc165966590</vt:lpwstr>
      </vt:variant>
      <vt:variant>
        <vt:i4>1441847</vt:i4>
      </vt:variant>
      <vt:variant>
        <vt:i4>92</vt:i4>
      </vt:variant>
      <vt:variant>
        <vt:i4>0</vt:i4>
      </vt:variant>
      <vt:variant>
        <vt:i4>5</vt:i4>
      </vt:variant>
      <vt:variant>
        <vt:lpwstr/>
      </vt:variant>
      <vt:variant>
        <vt:lpwstr>_Toc165966589</vt:lpwstr>
      </vt:variant>
      <vt:variant>
        <vt:i4>1441847</vt:i4>
      </vt:variant>
      <vt:variant>
        <vt:i4>86</vt:i4>
      </vt:variant>
      <vt:variant>
        <vt:i4>0</vt:i4>
      </vt:variant>
      <vt:variant>
        <vt:i4>5</vt:i4>
      </vt:variant>
      <vt:variant>
        <vt:lpwstr/>
      </vt:variant>
      <vt:variant>
        <vt:lpwstr>_Toc165966588</vt:lpwstr>
      </vt:variant>
      <vt:variant>
        <vt:i4>1441847</vt:i4>
      </vt:variant>
      <vt:variant>
        <vt:i4>80</vt:i4>
      </vt:variant>
      <vt:variant>
        <vt:i4>0</vt:i4>
      </vt:variant>
      <vt:variant>
        <vt:i4>5</vt:i4>
      </vt:variant>
      <vt:variant>
        <vt:lpwstr/>
      </vt:variant>
      <vt:variant>
        <vt:lpwstr>_Toc165966587</vt:lpwstr>
      </vt:variant>
      <vt:variant>
        <vt:i4>1441847</vt:i4>
      </vt:variant>
      <vt:variant>
        <vt:i4>74</vt:i4>
      </vt:variant>
      <vt:variant>
        <vt:i4>0</vt:i4>
      </vt:variant>
      <vt:variant>
        <vt:i4>5</vt:i4>
      </vt:variant>
      <vt:variant>
        <vt:lpwstr/>
      </vt:variant>
      <vt:variant>
        <vt:lpwstr>_Toc165966586</vt:lpwstr>
      </vt:variant>
      <vt:variant>
        <vt:i4>1441847</vt:i4>
      </vt:variant>
      <vt:variant>
        <vt:i4>68</vt:i4>
      </vt:variant>
      <vt:variant>
        <vt:i4>0</vt:i4>
      </vt:variant>
      <vt:variant>
        <vt:i4>5</vt:i4>
      </vt:variant>
      <vt:variant>
        <vt:lpwstr/>
      </vt:variant>
      <vt:variant>
        <vt:lpwstr>_Toc165966585</vt:lpwstr>
      </vt:variant>
      <vt:variant>
        <vt:i4>1441847</vt:i4>
      </vt:variant>
      <vt:variant>
        <vt:i4>62</vt:i4>
      </vt:variant>
      <vt:variant>
        <vt:i4>0</vt:i4>
      </vt:variant>
      <vt:variant>
        <vt:i4>5</vt:i4>
      </vt:variant>
      <vt:variant>
        <vt:lpwstr/>
      </vt:variant>
      <vt:variant>
        <vt:lpwstr>_Toc165966584</vt:lpwstr>
      </vt:variant>
      <vt:variant>
        <vt:i4>1441847</vt:i4>
      </vt:variant>
      <vt:variant>
        <vt:i4>56</vt:i4>
      </vt:variant>
      <vt:variant>
        <vt:i4>0</vt:i4>
      </vt:variant>
      <vt:variant>
        <vt:i4>5</vt:i4>
      </vt:variant>
      <vt:variant>
        <vt:lpwstr/>
      </vt:variant>
      <vt:variant>
        <vt:lpwstr>_Toc165966583</vt:lpwstr>
      </vt:variant>
      <vt:variant>
        <vt:i4>1441847</vt:i4>
      </vt:variant>
      <vt:variant>
        <vt:i4>50</vt:i4>
      </vt:variant>
      <vt:variant>
        <vt:i4>0</vt:i4>
      </vt:variant>
      <vt:variant>
        <vt:i4>5</vt:i4>
      </vt:variant>
      <vt:variant>
        <vt:lpwstr/>
      </vt:variant>
      <vt:variant>
        <vt:lpwstr>_Toc165966582</vt:lpwstr>
      </vt:variant>
      <vt:variant>
        <vt:i4>1441847</vt:i4>
      </vt:variant>
      <vt:variant>
        <vt:i4>44</vt:i4>
      </vt:variant>
      <vt:variant>
        <vt:i4>0</vt:i4>
      </vt:variant>
      <vt:variant>
        <vt:i4>5</vt:i4>
      </vt:variant>
      <vt:variant>
        <vt:lpwstr/>
      </vt:variant>
      <vt:variant>
        <vt:lpwstr>_Toc165966581</vt:lpwstr>
      </vt:variant>
      <vt:variant>
        <vt:i4>1441847</vt:i4>
      </vt:variant>
      <vt:variant>
        <vt:i4>38</vt:i4>
      </vt:variant>
      <vt:variant>
        <vt:i4>0</vt:i4>
      </vt:variant>
      <vt:variant>
        <vt:i4>5</vt:i4>
      </vt:variant>
      <vt:variant>
        <vt:lpwstr/>
      </vt:variant>
      <vt:variant>
        <vt:lpwstr>_Toc165966580</vt:lpwstr>
      </vt:variant>
      <vt:variant>
        <vt:i4>1638455</vt:i4>
      </vt:variant>
      <vt:variant>
        <vt:i4>32</vt:i4>
      </vt:variant>
      <vt:variant>
        <vt:i4>0</vt:i4>
      </vt:variant>
      <vt:variant>
        <vt:i4>5</vt:i4>
      </vt:variant>
      <vt:variant>
        <vt:lpwstr/>
      </vt:variant>
      <vt:variant>
        <vt:lpwstr>_Toc165966579</vt:lpwstr>
      </vt:variant>
      <vt:variant>
        <vt:i4>1638455</vt:i4>
      </vt:variant>
      <vt:variant>
        <vt:i4>26</vt:i4>
      </vt:variant>
      <vt:variant>
        <vt:i4>0</vt:i4>
      </vt:variant>
      <vt:variant>
        <vt:i4>5</vt:i4>
      </vt:variant>
      <vt:variant>
        <vt:lpwstr/>
      </vt:variant>
      <vt:variant>
        <vt:lpwstr>_Toc165966578</vt:lpwstr>
      </vt:variant>
      <vt:variant>
        <vt:i4>1638455</vt:i4>
      </vt:variant>
      <vt:variant>
        <vt:i4>20</vt:i4>
      </vt:variant>
      <vt:variant>
        <vt:i4>0</vt:i4>
      </vt:variant>
      <vt:variant>
        <vt:i4>5</vt:i4>
      </vt:variant>
      <vt:variant>
        <vt:lpwstr/>
      </vt:variant>
      <vt:variant>
        <vt:lpwstr>_Toc165966577</vt:lpwstr>
      </vt:variant>
      <vt:variant>
        <vt:i4>1638455</vt:i4>
      </vt:variant>
      <vt:variant>
        <vt:i4>14</vt:i4>
      </vt:variant>
      <vt:variant>
        <vt:i4>0</vt:i4>
      </vt:variant>
      <vt:variant>
        <vt:i4>5</vt:i4>
      </vt:variant>
      <vt:variant>
        <vt:lpwstr/>
      </vt:variant>
      <vt:variant>
        <vt:lpwstr>_Toc165966576</vt:lpwstr>
      </vt:variant>
      <vt:variant>
        <vt:i4>1638455</vt:i4>
      </vt:variant>
      <vt:variant>
        <vt:i4>8</vt:i4>
      </vt:variant>
      <vt:variant>
        <vt:i4>0</vt:i4>
      </vt:variant>
      <vt:variant>
        <vt:i4>5</vt:i4>
      </vt:variant>
      <vt:variant>
        <vt:lpwstr/>
      </vt:variant>
      <vt:variant>
        <vt:lpwstr>_Toc165966575</vt:lpwstr>
      </vt:variant>
      <vt:variant>
        <vt:i4>1638455</vt:i4>
      </vt:variant>
      <vt:variant>
        <vt:i4>2</vt:i4>
      </vt:variant>
      <vt:variant>
        <vt:i4>0</vt:i4>
      </vt:variant>
      <vt:variant>
        <vt:i4>5</vt:i4>
      </vt:variant>
      <vt:variant>
        <vt:lpwstr/>
      </vt:variant>
      <vt:variant>
        <vt:lpwstr>_Toc165966574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2025 Dual Eligible Special Needs Plans Model Member Handbook Chapter 2</dc:title>
  <dc:subject>MN CY 2025 D-SNPs Model MH CH 2</dc:subject>
  <dc:creator>CMS/MMCO</dc:creator>
  <cp:keywords>Minnesota, MN, Contract Year, CY, 2025, Dual Eligible Special Needs Plans, D-SNPs, Model Materials, Member Handbook, MH, Chapter 2</cp:keywords>
  <cp:lastModifiedBy>MMCO</cp:lastModifiedBy>
  <cp:revision>2</cp:revision>
  <cp:lastPrinted>2015-04-17T00:07:00Z</cp:lastPrinted>
  <dcterms:created xsi:type="dcterms:W3CDTF">2024-06-21T12:53:00Z</dcterms:created>
  <dcterms:modified xsi:type="dcterms:W3CDTF">2024-06-21T12:53:00Z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0x01010079B9BD5704B16C4FBBA7F8EFF46C9DBF</vt:lpwstr>
  </property>
  <property fmtid="{D5CDD505-2E9C-101B-9397-08002B2CF9AE}" pid="4" name="AuthorIds_UIVersion_2048">
    <vt:lpwstr>19</vt:lpwstr>
  </property>
  <property fmtid="{D5CDD505-2E9C-101B-9397-08002B2CF9AE}" pid="5" name="AuthorIds_UIVersion_3072">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2023-11-08T15:37:47Z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dfa3a87a-4359-4a1e-8679-1fbc02c52564</vt:lpwstr>
  </property>
  <property fmtid="{D5CDD505-2E9C-101B-9397-08002B2CF9AE}" pid="16" name="MSIP_Label_3de9faa6-9fe1-49b3-9a08-227a296b54a6_ContentBits">
    <vt:lpwstr>0</vt:lpwstr>
  </property>
  <property fmtid="{D5CDD505-2E9C-101B-9397-08002B2CF9AE}" pid="17" name="Order">
    <vt:r8>101000</vt:r8>
  </property>
  <property fmtid="{D5CDD505-2E9C-101B-9397-08002B2CF9AE}" pid="18" name="xd_Signature">
    <vt:bool>false</vt:bool>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SharedWithUsers">
    <vt:lpwstr/>
  </property>
  <property fmtid="{D5CDD505-2E9C-101B-9397-08002B2CF9AE}" pid="25" name="BAH_InfoCat">
    <vt:lpwstr/>
  </property>
  <property fmtid="{D5CDD505-2E9C-101B-9397-08002B2CF9AE}" pid="26" name="BAH_DocumentType">
    <vt:lpwstr/>
  </property>
  <property fmtid="{D5CDD505-2E9C-101B-9397-08002B2CF9AE}" pid="27" name="MediaServiceImageTags">
    <vt:lpwstr/>
  </property>
</Properties>
</file>